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D0F" w:rsidRDefault="00132534" w:rsidP="008B7D0F">
      <w:pPr>
        <w:pStyle w:val="NadpisZD"/>
        <w:spacing w:before="4000"/>
        <w:contextualSpacing/>
        <w:jc w:val="center"/>
        <w:rPr>
          <w:b/>
          <w:color w:val="auto"/>
          <w:sz w:val="40"/>
          <w:szCs w:val="40"/>
        </w:rPr>
      </w:pPr>
      <w:bookmarkStart w:id="0" w:name="_Toc360914523"/>
      <w:r>
        <w:rPr>
          <w:b/>
          <w:color w:val="auto"/>
          <w:sz w:val="40"/>
          <w:szCs w:val="40"/>
        </w:rPr>
        <w:t xml:space="preserve">Příloha č. </w:t>
      </w:r>
      <w:r w:rsidR="003F1011">
        <w:rPr>
          <w:b/>
          <w:color w:val="auto"/>
          <w:sz w:val="40"/>
          <w:szCs w:val="40"/>
        </w:rPr>
        <w:t>3</w:t>
      </w:r>
      <w:r w:rsidR="008B7D0F" w:rsidRPr="008B7D0F">
        <w:rPr>
          <w:b/>
          <w:color w:val="auto"/>
          <w:sz w:val="40"/>
          <w:szCs w:val="40"/>
        </w:rPr>
        <w:t xml:space="preserve"> zadávací dokumentace</w:t>
      </w:r>
    </w:p>
    <w:p w:rsidR="00BC16E4" w:rsidRPr="008B7D0F" w:rsidRDefault="00BC16E4" w:rsidP="008B7D0F">
      <w:pPr>
        <w:pStyle w:val="NadpisZD"/>
        <w:spacing w:before="4000"/>
        <w:contextualSpacing/>
        <w:jc w:val="center"/>
        <w:rPr>
          <w:b/>
          <w:color w:val="auto"/>
          <w:sz w:val="40"/>
          <w:szCs w:val="40"/>
        </w:rPr>
      </w:pPr>
    </w:p>
    <w:p w:rsidR="008B7D0F" w:rsidRDefault="004E1AE5" w:rsidP="008B7D0F">
      <w:pPr>
        <w:pStyle w:val="NadpisZD"/>
        <w:spacing w:before="4000"/>
        <w:contextualSpacing/>
        <w:jc w:val="center"/>
        <w:rPr>
          <w:b/>
          <w:smallCaps/>
          <w:color w:val="auto"/>
          <w:sz w:val="40"/>
          <w:szCs w:val="40"/>
        </w:rPr>
      </w:pPr>
      <w:r w:rsidRPr="004E1AE5">
        <w:rPr>
          <w:b/>
          <w:smallCaps/>
          <w:color w:val="auto"/>
          <w:sz w:val="40"/>
          <w:szCs w:val="40"/>
        </w:rPr>
        <w:t xml:space="preserve">Realizace </w:t>
      </w:r>
      <w:del w:id="1" w:author="merclova" w:date="2017-05-17T09:39:00Z">
        <w:r w:rsidRPr="004E1AE5" w:rsidDel="00CA7958">
          <w:rPr>
            <w:b/>
            <w:smallCaps/>
            <w:color w:val="auto"/>
            <w:sz w:val="40"/>
            <w:szCs w:val="40"/>
          </w:rPr>
          <w:delText xml:space="preserve">prvků </w:delText>
        </w:r>
      </w:del>
      <w:ins w:id="2" w:author="merclova" w:date="2017-05-17T09:39:00Z">
        <w:r w:rsidR="00CA7958" w:rsidRPr="004E1AE5">
          <w:rPr>
            <w:b/>
            <w:smallCaps/>
            <w:color w:val="auto"/>
            <w:sz w:val="40"/>
            <w:szCs w:val="40"/>
          </w:rPr>
          <w:t>prvk</w:t>
        </w:r>
        <w:r w:rsidR="00CA7958">
          <w:rPr>
            <w:b/>
            <w:smallCaps/>
            <w:color w:val="auto"/>
            <w:sz w:val="40"/>
            <w:szCs w:val="40"/>
          </w:rPr>
          <w:t>u</w:t>
        </w:r>
        <w:r w:rsidR="00CA7958" w:rsidRPr="004E1AE5">
          <w:rPr>
            <w:b/>
            <w:smallCaps/>
            <w:color w:val="auto"/>
            <w:sz w:val="40"/>
            <w:szCs w:val="40"/>
          </w:rPr>
          <w:t xml:space="preserve"> </w:t>
        </w:r>
      </w:ins>
      <w:r w:rsidRPr="004E1AE5">
        <w:rPr>
          <w:b/>
          <w:smallCaps/>
          <w:color w:val="auto"/>
          <w:sz w:val="40"/>
          <w:szCs w:val="40"/>
        </w:rPr>
        <w:t xml:space="preserve">ÚSES - lokální </w:t>
      </w:r>
      <w:del w:id="3" w:author="merclova" w:date="2017-05-17T09:40:00Z">
        <w:r w:rsidRPr="004E1AE5" w:rsidDel="00CA7958">
          <w:rPr>
            <w:b/>
            <w:smallCaps/>
            <w:color w:val="auto"/>
            <w:sz w:val="40"/>
            <w:szCs w:val="40"/>
          </w:rPr>
          <w:delText xml:space="preserve">biocentrum </w:delText>
        </w:r>
      </w:del>
      <w:ins w:id="4" w:author="merclova" w:date="2017-05-17T09:40:00Z">
        <w:r w:rsidR="00CA7958" w:rsidRPr="004E1AE5">
          <w:rPr>
            <w:b/>
            <w:smallCaps/>
            <w:color w:val="auto"/>
            <w:sz w:val="40"/>
            <w:szCs w:val="40"/>
          </w:rPr>
          <w:t>bio</w:t>
        </w:r>
        <w:r w:rsidR="00CA7958">
          <w:rPr>
            <w:b/>
            <w:smallCaps/>
            <w:color w:val="auto"/>
            <w:sz w:val="40"/>
            <w:szCs w:val="40"/>
          </w:rPr>
          <w:t>koridor</w:t>
        </w:r>
        <w:r w:rsidR="00CA7958" w:rsidRPr="004E1AE5">
          <w:rPr>
            <w:b/>
            <w:smallCaps/>
            <w:color w:val="auto"/>
            <w:sz w:val="40"/>
            <w:szCs w:val="40"/>
          </w:rPr>
          <w:t xml:space="preserve"> </w:t>
        </w:r>
      </w:ins>
      <w:proofErr w:type="spellStart"/>
      <w:r w:rsidRPr="004E1AE5">
        <w:rPr>
          <w:b/>
          <w:smallCaps/>
          <w:color w:val="auto"/>
          <w:sz w:val="40"/>
          <w:szCs w:val="40"/>
        </w:rPr>
        <w:t>Puštor</w:t>
      </w:r>
      <w:proofErr w:type="spellEnd"/>
      <w:r w:rsidRPr="004E1AE5">
        <w:rPr>
          <w:b/>
          <w:smallCaps/>
          <w:color w:val="auto"/>
          <w:sz w:val="40"/>
          <w:szCs w:val="40"/>
        </w:rPr>
        <w:t>- Zlámaniny – následná péče</w:t>
      </w:r>
    </w:p>
    <w:p w:rsidR="00BC16E4" w:rsidRDefault="00BC16E4" w:rsidP="008B7D0F">
      <w:pPr>
        <w:pStyle w:val="NadpisZD"/>
        <w:spacing w:before="4000"/>
        <w:contextualSpacing/>
        <w:jc w:val="center"/>
        <w:rPr>
          <w:b/>
          <w:smallCaps/>
          <w:color w:val="auto"/>
          <w:sz w:val="40"/>
          <w:szCs w:val="40"/>
        </w:rPr>
      </w:pPr>
    </w:p>
    <w:p w:rsidR="00132534" w:rsidRPr="00871EAB" w:rsidRDefault="00132534" w:rsidP="00132534">
      <w:pPr>
        <w:pStyle w:val="NadpisZD"/>
        <w:spacing w:before="4000"/>
        <w:contextualSpacing/>
        <w:jc w:val="center"/>
        <w:rPr>
          <w:b/>
          <w:sz w:val="40"/>
          <w:szCs w:val="40"/>
        </w:rPr>
      </w:pPr>
      <w:proofErr w:type="spellStart"/>
      <w:r w:rsidRPr="00871EAB">
        <w:rPr>
          <w:b/>
          <w:color w:val="auto"/>
          <w:sz w:val="40"/>
          <w:szCs w:val="40"/>
        </w:rPr>
        <w:t>Editovatelné</w:t>
      </w:r>
      <w:proofErr w:type="spellEnd"/>
      <w:r w:rsidRPr="00871EAB">
        <w:rPr>
          <w:b/>
          <w:color w:val="auto"/>
          <w:sz w:val="40"/>
          <w:szCs w:val="40"/>
        </w:rPr>
        <w:t xml:space="preserve"> přílohy zadávací dokumentace</w:t>
      </w:r>
    </w:p>
    <w:p w:rsidR="00132534" w:rsidRDefault="00132534" w:rsidP="008B7D0F">
      <w:pPr>
        <w:pStyle w:val="NadpisZD"/>
        <w:spacing w:before="4000"/>
        <w:contextualSpacing/>
        <w:jc w:val="center"/>
        <w:rPr>
          <w:b/>
          <w:smallCaps/>
          <w:color w:val="auto"/>
          <w:sz w:val="40"/>
          <w:szCs w:val="40"/>
        </w:rPr>
      </w:pPr>
    </w:p>
    <w:p w:rsidR="003F1011" w:rsidRPr="009952FE" w:rsidRDefault="003F1011" w:rsidP="008B7D0F">
      <w:pPr>
        <w:pStyle w:val="NadpisZD"/>
        <w:spacing w:before="4000"/>
        <w:contextualSpacing/>
        <w:jc w:val="center"/>
        <w:rPr>
          <w:b/>
          <w:smallCaps/>
          <w:color w:val="auto"/>
          <w:sz w:val="40"/>
          <w:szCs w:val="40"/>
        </w:rPr>
        <w:sectPr w:rsidR="003F1011" w:rsidRPr="009952FE" w:rsidSect="00BC5A89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560" w:right="1417" w:bottom="1417" w:left="1417" w:header="283" w:footer="708" w:gutter="0"/>
          <w:cols w:space="708"/>
          <w:docGrid w:linePitch="360"/>
        </w:sectPr>
      </w:pPr>
    </w:p>
    <w:p w:rsidR="008B7D0F" w:rsidRPr="00ED0CF8" w:rsidRDefault="008B7D0F" w:rsidP="008B7D0F">
      <w:pPr>
        <w:pStyle w:val="Nadpisedit"/>
      </w:pPr>
      <w:r>
        <w:lastRenderedPageBreak/>
        <w:t>Krycí list nabídky</w:t>
      </w:r>
    </w:p>
    <w:p w:rsidR="008B7D0F" w:rsidRPr="008B7D0F" w:rsidRDefault="008B7D0F" w:rsidP="008B7D0F">
      <w:pPr>
        <w:pStyle w:val="Obyejn"/>
        <w:rPr>
          <w:color w:val="auto"/>
          <w:sz w:val="22"/>
        </w:rPr>
      </w:pPr>
      <w:r w:rsidRPr="008B7D0F">
        <w:rPr>
          <w:color w:val="auto"/>
          <w:sz w:val="22"/>
        </w:rPr>
        <w:t>Údaje veřejné zakázky</w:t>
      </w:r>
    </w:p>
    <w:p w:rsidR="008B7D0F" w:rsidRPr="00ED0CF8" w:rsidRDefault="008B7D0F" w:rsidP="008B7D0F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b/>
        </w:rPr>
      </w:pPr>
    </w:p>
    <w:tbl>
      <w:tblPr>
        <w:tblW w:w="0" w:type="auto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2977"/>
        <w:gridCol w:w="6095"/>
      </w:tblGrid>
      <w:tr w:rsidR="008B7D0F" w:rsidRPr="00ED0CF8" w:rsidTr="006274E5">
        <w:trPr>
          <w:trHeight w:val="340"/>
        </w:trPr>
        <w:tc>
          <w:tcPr>
            <w:tcW w:w="2977" w:type="dxa"/>
            <w:vAlign w:val="center"/>
            <w:hideMark/>
          </w:tcPr>
          <w:p w:rsidR="008B7D0F" w:rsidRPr="00ED0CF8" w:rsidRDefault="008B7D0F" w:rsidP="006274E5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  <w:bCs/>
                <w:color w:val="000000" w:themeColor="text1"/>
              </w:rPr>
            </w:pPr>
            <w:r w:rsidRPr="00ED0CF8">
              <w:rPr>
                <w:b/>
                <w:bCs/>
                <w:color w:val="000000" w:themeColor="text1"/>
              </w:rPr>
              <w:t>Název veřejné zakázky</w:t>
            </w:r>
          </w:p>
        </w:tc>
        <w:tc>
          <w:tcPr>
            <w:tcW w:w="6095" w:type="dxa"/>
            <w:vAlign w:val="center"/>
            <w:hideMark/>
          </w:tcPr>
          <w:p w:rsidR="008B7D0F" w:rsidRPr="008B7D0F" w:rsidRDefault="004E1AE5" w:rsidP="00CA7958">
            <w:pPr>
              <w:pStyle w:val="Styl2"/>
              <w:numPr>
                <w:ilvl w:val="0"/>
                <w:numId w:val="0"/>
              </w:numPr>
              <w:spacing w:after="0" w:line="240" w:lineRule="auto"/>
              <w:rPr>
                <w:b/>
              </w:rPr>
            </w:pPr>
            <w:r w:rsidRPr="004E1AE5">
              <w:rPr>
                <w:b/>
              </w:rPr>
              <w:t xml:space="preserve">Realizace </w:t>
            </w:r>
            <w:del w:id="5" w:author="merclova" w:date="2017-05-17T09:40:00Z">
              <w:r w:rsidRPr="004E1AE5" w:rsidDel="00CA7958">
                <w:rPr>
                  <w:b/>
                </w:rPr>
                <w:delText xml:space="preserve">prvků </w:delText>
              </w:r>
            </w:del>
            <w:ins w:id="6" w:author="merclova" w:date="2017-05-17T09:40:00Z">
              <w:r w:rsidR="00CA7958" w:rsidRPr="004E1AE5">
                <w:rPr>
                  <w:b/>
                </w:rPr>
                <w:t>prvk</w:t>
              </w:r>
              <w:r w:rsidR="00CA7958">
                <w:rPr>
                  <w:b/>
                </w:rPr>
                <w:t>u</w:t>
              </w:r>
              <w:r w:rsidR="00CA7958" w:rsidRPr="004E1AE5">
                <w:rPr>
                  <w:b/>
                </w:rPr>
                <w:t xml:space="preserve"> </w:t>
              </w:r>
            </w:ins>
            <w:r w:rsidRPr="004E1AE5">
              <w:rPr>
                <w:b/>
              </w:rPr>
              <w:t xml:space="preserve">ÚSES - lokální </w:t>
            </w:r>
            <w:del w:id="7" w:author="merclova" w:date="2017-05-17T09:40:00Z">
              <w:r w:rsidRPr="004E1AE5" w:rsidDel="00CA7958">
                <w:rPr>
                  <w:b/>
                </w:rPr>
                <w:delText xml:space="preserve">biocentrum </w:delText>
              </w:r>
            </w:del>
            <w:ins w:id="8" w:author="merclova" w:date="2017-05-17T09:40:00Z">
              <w:r w:rsidR="00CA7958" w:rsidRPr="004E1AE5">
                <w:rPr>
                  <w:b/>
                </w:rPr>
                <w:t>bio</w:t>
              </w:r>
              <w:r w:rsidR="00CA7958">
                <w:rPr>
                  <w:b/>
                </w:rPr>
                <w:t>koridor</w:t>
              </w:r>
              <w:r w:rsidR="00CA7958" w:rsidRPr="004E1AE5">
                <w:rPr>
                  <w:b/>
                </w:rPr>
                <w:t xml:space="preserve"> </w:t>
              </w:r>
            </w:ins>
            <w:del w:id="9" w:author="merclova" w:date="2017-05-17T09:40:00Z">
              <w:r w:rsidDel="00CA7958">
                <w:rPr>
                  <w:b/>
                </w:rPr>
                <w:br/>
              </w:r>
            </w:del>
            <w:proofErr w:type="spellStart"/>
            <w:r w:rsidRPr="004E1AE5">
              <w:rPr>
                <w:b/>
              </w:rPr>
              <w:t>Puštor</w:t>
            </w:r>
            <w:proofErr w:type="spellEnd"/>
            <w:r w:rsidRPr="004E1AE5">
              <w:rPr>
                <w:b/>
              </w:rPr>
              <w:t>- Zlámaniny – následná péče</w:t>
            </w:r>
          </w:p>
        </w:tc>
      </w:tr>
    </w:tbl>
    <w:p w:rsidR="008B7D0F" w:rsidRPr="00ED0CF8" w:rsidRDefault="008B7D0F" w:rsidP="008B7D0F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b/>
        </w:rPr>
      </w:pPr>
    </w:p>
    <w:p w:rsidR="008B7D0F" w:rsidRPr="00ED0CF8" w:rsidRDefault="008B7D0F" w:rsidP="008B7D0F">
      <w:pPr>
        <w:pStyle w:val="Styl2"/>
        <w:numPr>
          <w:ilvl w:val="0"/>
          <w:numId w:val="0"/>
        </w:numPr>
        <w:tabs>
          <w:tab w:val="left" w:pos="7168"/>
        </w:tabs>
        <w:spacing w:before="0" w:after="0" w:line="240" w:lineRule="auto"/>
        <w:ind w:left="851" w:hanging="851"/>
        <w:rPr>
          <w:b/>
          <w:lang w:eastAsia="en-US"/>
        </w:rPr>
      </w:pPr>
      <w:r w:rsidRPr="00ED0CF8">
        <w:rPr>
          <w:b/>
        </w:rPr>
        <w:t xml:space="preserve">Identifikační údaje </w:t>
      </w:r>
      <w:r>
        <w:rPr>
          <w:b/>
        </w:rPr>
        <w:t>účastníka</w:t>
      </w:r>
      <w:r w:rsidRPr="00ED0CF8">
        <w:rPr>
          <w:b/>
        </w:rPr>
        <w:t xml:space="preserve"> </w:t>
      </w:r>
    </w:p>
    <w:p w:rsidR="008B7D0F" w:rsidRPr="00ED0CF8" w:rsidRDefault="008B7D0F" w:rsidP="008B7D0F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  <w:r w:rsidRPr="00ED0CF8">
        <w:t>(</w:t>
      </w:r>
      <w:r>
        <w:t>Účastník</w:t>
      </w:r>
      <w:r w:rsidRPr="00ED0CF8">
        <w:t xml:space="preserve"> vyplní tabulku údaji platnými ke dni podání nabídky)</w:t>
      </w:r>
    </w:p>
    <w:p w:rsidR="008B7D0F" w:rsidRPr="00ED0CF8" w:rsidRDefault="008B7D0F" w:rsidP="008B7D0F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tbl>
      <w:tblPr>
        <w:tblW w:w="0" w:type="auto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960"/>
        <w:gridCol w:w="3011"/>
        <w:gridCol w:w="224"/>
        <w:gridCol w:w="2787"/>
      </w:tblGrid>
      <w:tr w:rsidR="008B7D0F" w:rsidRPr="00ED0CF8" w:rsidTr="006274E5">
        <w:trPr>
          <w:trHeight w:val="340"/>
        </w:trPr>
        <w:tc>
          <w:tcPr>
            <w:tcW w:w="2960" w:type="dxa"/>
            <w:vAlign w:val="center"/>
            <w:hideMark/>
          </w:tcPr>
          <w:p w:rsidR="008B7D0F" w:rsidRPr="008B7D0F" w:rsidRDefault="008B7D0F" w:rsidP="006274E5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</w:rPr>
            </w:pPr>
            <w:r w:rsidRPr="008B7D0F">
              <w:rPr>
                <w:b/>
              </w:rPr>
              <w:t>Název účastníka</w:t>
            </w:r>
          </w:p>
        </w:tc>
        <w:tc>
          <w:tcPr>
            <w:tcW w:w="6022" w:type="dxa"/>
            <w:gridSpan w:val="3"/>
            <w:vAlign w:val="center"/>
          </w:tcPr>
          <w:p w:rsidR="008B7D0F" w:rsidRPr="008B7D0F" w:rsidRDefault="008B7D0F" w:rsidP="006274E5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8B7D0F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[</w:t>
            </w:r>
            <w:r w:rsidRPr="008B7D0F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>doplní účastník</w:t>
            </w:r>
            <w:r w:rsidRPr="008B7D0F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]</w:t>
            </w:r>
          </w:p>
        </w:tc>
      </w:tr>
      <w:tr w:rsidR="008B7D0F" w:rsidRPr="00ED0CF8" w:rsidTr="006274E5">
        <w:trPr>
          <w:trHeight w:val="340"/>
        </w:trPr>
        <w:tc>
          <w:tcPr>
            <w:tcW w:w="2960" w:type="dxa"/>
            <w:vAlign w:val="center"/>
            <w:hideMark/>
          </w:tcPr>
          <w:p w:rsidR="008B7D0F" w:rsidRPr="008B7D0F" w:rsidRDefault="008B7D0F" w:rsidP="006274E5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8B7D0F">
              <w:t>Sídlo</w:t>
            </w:r>
          </w:p>
        </w:tc>
        <w:tc>
          <w:tcPr>
            <w:tcW w:w="6022" w:type="dxa"/>
            <w:gridSpan w:val="3"/>
            <w:vAlign w:val="center"/>
          </w:tcPr>
          <w:p w:rsidR="008B7D0F" w:rsidRPr="009952FE" w:rsidRDefault="008B7D0F" w:rsidP="006274E5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</w:rPr>
            </w:pPr>
            <w:r w:rsidRPr="009952FE"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  <w:t>[</w:t>
            </w:r>
            <w:r w:rsidRPr="009952FE">
              <w:rPr>
                <w:rStyle w:val="doplnuchazeChar"/>
                <w:rFonts w:ascii="Arial" w:eastAsia="Calibri" w:hAnsi="Arial" w:cs="Arial"/>
                <w:b w:val="0"/>
                <w:i/>
                <w:sz w:val="22"/>
                <w:szCs w:val="22"/>
                <w:highlight w:val="yellow"/>
              </w:rPr>
              <w:t>doplní účastník</w:t>
            </w:r>
            <w:r w:rsidRPr="009952FE"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  <w:t>]</w:t>
            </w:r>
          </w:p>
        </w:tc>
      </w:tr>
      <w:tr w:rsidR="008B7D0F" w:rsidRPr="00ED0CF8" w:rsidTr="006274E5">
        <w:trPr>
          <w:trHeight w:val="340"/>
        </w:trPr>
        <w:tc>
          <w:tcPr>
            <w:tcW w:w="2960" w:type="dxa"/>
            <w:vAlign w:val="center"/>
            <w:hideMark/>
          </w:tcPr>
          <w:p w:rsidR="008B7D0F" w:rsidRPr="008B7D0F" w:rsidRDefault="008B7D0F" w:rsidP="006274E5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8B7D0F">
              <w:t>Kontaktní adresa</w:t>
            </w:r>
          </w:p>
        </w:tc>
        <w:tc>
          <w:tcPr>
            <w:tcW w:w="6022" w:type="dxa"/>
            <w:gridSpan w:val="3"/>
            <w:vAlign w:val="center"/>
          </w:tcPr>
          <w:p w:rsidR="008B7D0F" w:rsidRPr="009952FE" w:rsidRDefault="008B7D0F" w:rsidP="006274E5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</w:rPr>
            </w:pPr>
            <w:r w:rsidRPr="009952FE"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  <w:t>[</w:t>
            </w:r>
            <w:r w:rsidRPr="009952FE">
              <w:rPr>
                <w:rStyle w:val="doplnuchazeChar"/>
                <w:rFonts w:ascii="Arial" w:eastAsia="Calibri" w:hAnsi="Arial" w:cs="Arial"/>
                <w:b w:val="0"/>
                <w:i/>
                <w:sz w:val="22"/>
                <w:szCs w:val="22"/>
                <w:highlight w:val="yellow"/>
              </w:rPr>
              <w:t>doplní účastník</w:t>
            </w:r>
            <w:r w:rsidRPr="009952FE"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  <w:t>]</w:t>
            </w:r>
          </w:p>
        </w:tc>
      </w:tr>
      <w:tr w:rsidR="008B7D0F" w:rsidRPr="00ED0CF8" w:rsidTr="006274E5">
        <w:trPr>
          <w:trHeight w:val="340"/>
        </w:trPr>
        <w:tc>
          <w:tcPr>
            <w:tcW w:w="2960" w:type="dxa"/>
            <w:vAlign w:val="center"/>
            <w:hideMark/>
          </w:tcPr>
          <w:p w:rsidR="008B7D0F" w:rsidRPr="008B7D0F" w:rsidRDefault="008B7D0F" w:rsidP="006274E5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8B7D0F">
              <w:t>IČ/DIČ</w:t>
            </w:r>
          </w:p>
        </w:tc>
        <w:tc>
          <w:tcPr>
            <w:tcW w:w="3235" w:type="dxa"/>
            <w:gridSpan w:val="2"/>
            <w:vAlign w:val="center"/>
          </w:tcPr>
          <w:p w:rsidR="008B7D0F" w:rsidRPr="009952FE" w:rsidRDefault="008B7D0F" w:rsidP="006274E5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</w:rPr>
            </w:pPr>
            <w:r w:rsidRPr="009952FE"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  <w:t>[</w:t>
            </w:r>
            <w:r w:rsidRPr="009952FE">
              <w:rPr>
                <w:rStyle w:val="doplnuchazeChar"/>
                <w:rFonts w:ascii="Arial" w:eastAsia="Calibri" w:hAnsi="Arial" w:cs="Arial"/>
                <w:b w:val="0"/>
                <w:i/>
                <w:sz w:val="22"/>
                <w:szCs w:val="22"/>
                <w:highlight w:val="yellow"/>
              </w:rPr>
              <w:t>doplní účastník</w:t>
            </w:r>
            <w:r w:rsidRPr="009952FE"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2787" w:type="dxa"/>
            <w:vAlign w:val="center"/>
          </w:tcPr>
          <w:p w:rsidR="008B7D0F" w:rsidRPr="009952FE" w:rsidRDefault="008B7D0F" w:rsidP="006274E5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</w:rPr>
            </w:pPr>
            <w:r w:rsidRPr="009952FE"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  <w:t>[</w:t>
            </w:r>
            <w:r w:rsidRPr="009952FE">
              <w:rPr>
                <w:rStyle w:val="doplnuchazeChar"/>
                <w:rFonts w:ascii="Arial" w:eastAsia="Calibri" w:hAnsi="Arial" w:cs="Arial"/>
                <w:b w:val="0"/>
                <w:i/>
                <w:sz w:val="22"/>
                <w:szCs w:val="22"/>
                <w:highlight w:val="yellow"/>
              </w:rPr>
              <w:t>doplní účastník</w:t>
            </w:r>
            <w:r w:rsidRPr="009952FE"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  <w:t>]</w:t>
            </w:r>
          </w:p>
        </w:tc>
      </w:tr>
      <w:tr w:rsidR="008B7D0F" w:rsidRPr="00ED0CF8" w:rsidTr="006274E5">
        <w:trPr>
          <w:trHeight w:val="340"/>
        </w:trPr>
        <w:tc>
          <w:tcPr>
            <w:tcW w:w="2960" w:type="dxa"/>
            <w:vAlign w:val="center"/>
            <w:hideMark/>
          </w:tcPr>
          <w:p w:rsidR="008B7D0F" w:rsidRPr="008B7D0F" w:rsidRDefault="008B7D0F" w:rsidP="006274E5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eastAsia="Times New Roman"/>
              </w:rPr>
            </w:pPr>
            <w:r w:rsidRPr="008B7D0F">
              <w:t>Osoba oprávněná zastupovat účastníka</w:t>
            </w:r>
          </w:p>
        </w:tc>
        <w:tc>
          <w:tcPr>
            <w:tcW w:w="6022" w:type="dxa"/>
            <w:gridSpan w:val="3"/>
            <w:vAlign w:val="center"/>
          </w:tcPr>
          <w:p w:rsidR="008B7D0F" w:rsidRPr="009952FE" w:rsidRDefault="008B7D0F" w:rsidP="006274E5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</w:rPr>
            </w:pPr>
            <w:r w:rsidRPr="009952FE"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  <w:t>[</w:t>
            </w:r>
            <w:r w:rsidRPr="009952FE">
              <w:rPr>
                <w:rStyle w:val="doplnuchazeChar"/>
                <w:rFonts w:ascii="Arial" w:eastAsia="Calibri" w:hAnsi="Arial" w:cs="Arial"/>
                <w:b w:val="0"/>
                <w:i/>
                <w:sz w:val="22"/>
                <w:szCs w:val="22"/>
                <w:highlight w:val="yellow"/>
              </w:rPr>
              <w:t>doplní účastník</w:t>
            </w:r>
            <w:r w:rsidRPr="009952FE"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  <w:t>]</w:t>
            </w:r>
          </w:p>
        </w:tc>
      </w:tr>
      <w:tr w:rsidR="008B7D0F" w:rsidRPr="00ED0CF8" w:rsidTr="006274E5">
        <w:trPr>
          <w:trHeight w:val="340"/>
        </w:trPr>
        <w:tc>
          <w:tcPr>
            <w:tcW w:w="2960" w:type="dxa"/>
            <w:vAlign w:val="center"/>
            <w:hideMark/>
          </w:tcPr>
          <w:p w:rsidR="008B7D0F" w:rsidRPr="008B7D0F" w:rsidRDefault="008B7D0F" w:rsidP="006274E5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8B7D0F">
              <w:t>Telefon, fax</w:t>
            </w:r>
          </w:p>
        </w:tc>
        <w:tc>
          <w:tcPr>
            <w:tcW w:w="6022" w:type="dxa"/>
            <w:gridSpan w:val="3"/>
            <w:vAlign w:val="center"/>
          </w:tcPr>
          <w:p w:rsidR="008B7D0F" w:rsidRPr="009952FE" w:rsidRDefault="008B7D0F" w:rsidP="006274E5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eastAsia="Times New Roman"/>
                <w:b/>
              </w:rPr>
            </w:pPr>
            <w:r w:rsidRPr="009952FE"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  <w:t>[</w:t>
            </w:r>
            <w:r w:rsidRPr="009952FE">
              <w:rPr>
                <w:rStyle w:val="doplnuchazeChar"/>
                <w:rFonts w:ascii="Arial" w:eastAsia="Calibri" w:hAnsi="Arial" w:cs="Arial"/>
                <w:b w:val="0"/>
                <w:i/>
                <w:sz w:val="22"/>
                <w:szCs w:val="22"/>
                <w:highlight w:val="yellow"/>
              </w:rPr>
              <w:t>doplní účastník</w:t>
            </w:r>
            <w:r w:rsidRPr="009952FE"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  <w:t>]</w:t>
            </w:r>
          </w:p>
        </w:tc>
      </w:tr>
      <w:tr w:rsidR="008B7D0F" w:rsidRPr="00ED0CF8" w:rsidTr="006274E5">
        <w:trPr>
          <w:trHeight w:val="340"/>
        </w:trPr>
        <w:tc>
          <w:tcPr>
            <w:tcW w:w="2960" w:type="dxa"/>
            <w:vAlign w:val="center"/>
            <w:hideMark/>
          </w:tcPr>
          <w:p w:rsidR="008B7D0F" w:rsidRPr="008B7D0F" w:rsidRDefault="008B7D0F" w:rsidP="006274E5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8B7D0F">
              <w:t>Www</w:t>
            </w:r>
          </w:p>
        </w:tc>
        <w:tc>
          <w:tcPr>
            <w:tcW w:w="6022" w:type="dxa"/>
            <w:gridSpan w:val="3"/>
            <w:vAlign w:val="center"/>
          </w:tcPr>
          <w:p w:rsidR="008B7D0F" w:rsidRPr="009952FE" w:rsidRDefault="008B7D0F" w:rsidP="006274E5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eastAsia="Times New Roman"/>
                <w:b/>
              </w:rPr>
            </w:pPr>
            <w:r w:rsidRPr="009952FE"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  <w:t>[</w:t>
            </w:r>
            <w:r w:rsidRPr="009952FE">
              <w:rPr>
                <w:rStyle w:val="doplnuchazeChar"/>
                <w:rFonts w:ascii="Arial" w:eastAsia="Calibri" w:hAnsi="Arial" w:cs="Arial"/>
                <w:b w:val="0"/>
                <w:i/>
                <w:sz w:val="22"/>
                <w:szCs w:val="22"/>
                <w:highlight w:val="yellow"/>
              </w:rPr>
              <w:t>doplní účastník</w:t>
            </w:r>
            <w:r w:rsidRPr="009952FE"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  <w:t>]</w:t>
            </w:r>
          </w:p>
        </w:tc>
      </w:tr>
      <w:tr w:rsidR="008B7D0F" w:rsidRPr="00ED0CF8" w:rsidTr="006274E5">
        <w:trPr>
          <w:trHeight w:val="340"/>
        </w:trPr>
        <w:tc>
          <w:tcPr>
            <w:tcW w:w="2960" w:type="dxa"/>
            <w:vAlign w:val="center"/>
            <w:hideMark/>
          </w:tcPr>
          <w:p w:rsidR="008B7D0F" w:rsidRPr="008B7D0F" w:rsidRDefault="008B7D0F" w:rsidP="006274E5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eastAsia="Times New Roman"/>
              </w:rPr>
            </w:pPr>
            <w:r w:rsidRPr="008B7D0F">
              <w:t>Kontaktní osoba, telefon</w:t>
            </w:r>
          </w:p>
        </w:tc>
        <w:tc>
          <w:tcPr>
            <w:tcW w:w="6022" w:type="dxa"/>
            <w:gridSpan w:val="3"/>
            <w:vAlign w:val="center"/>
          </w:tcPr>
          <w:p w:rsidR="008B7D0F" w:rsidRPr="009952FE" w:rsidRDefault="008B7D0F" w:rsidP="006274E5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</w:rPr>
            </w:pPr>
            <w:r w:rsidRPr="009952FE"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  <w:t>[</w:t>
            </w:r>
            <w:r w:rsidRPr="009952FE">
              <w:rPr>
                <w:rStyle w:val="doplnuchazeChar"/>
                <w:rFonts w:ascii="Arial" w:eastAsia="Calibri" w:hAnsi="Arial" w:cs="Arial"/>
                <w:b w:val="0"/>
                <w:i/>
                <w:sz w:val="22"/>
                <w:szCs w:val="22"/>
                <w:highlight w:val="yellow"/>
              </w:rPr>
              <w:t>doplní účastník</w:t>
            </w:r>
            <w:r w:rsidRPr="009952FE"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  <w:t>]</w:t>
            </w:r>
          </w:p>
        </w:tc>
      </w:tr>
      <w:tr w:rsidR="008B7D0F" w:rsidRPr="00ED0CF8" w:rsidTr="006274E5">
        <w:trPr>
          <w:trHeight w:val="340"/>
        </w:trPr>
        <w:tc>
          <w:tcPr>
            <w:tcW w:w="2960" w:type="dxa"/>
            <w:vAlign w:val="center"/>
          </w:tcPr>
          <w:p w:rsidR="008B7D0F" w:rsidRPr="008B7D0F" w:rsidRDefault="008B7D0F" w:rsidP="006274E5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</w:pPr>
            <w:r w:rsidRPr="008B7D0F">
              <w:t>Kontaktní e-mail</w:t>
            </w:r>
            <w:r w:rsidRPr="008B7D0F">
              <w:rPr>
                <w:rStyle w:val="Znakapoznpodarou"/>
              </w:rPr>
              <w:footnoteReference w:id="1"/>
            </w:r>
            <w:r w:rsidRPr="008B7D0F">
              <w:t xml:space="preserve"> č. 1 a č. 2</w:t>
            </w:r>
          </w:p>
        </w:tc>
        <w:tc>
          <w:tcPr>
            <w:tcW w:w="3011" w:type="dxa"/>
            <w:vAlign w:val="center"/>
          </w:tcPr>
          <w:p w:rsidR="008B7D0F" w:rsidRPr="009952FE" w:rsidRDefault="008B7D0F" w:rsidP="006274E5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</w:pPr>
            <w:r w:rsidRPr="009952FE"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  <w:t>[</w:t>
            </w:r>
            <w:r w:rsidRPr="009952FE">
              <w:rPr>
                <w:rStyle w:val="doplnuchazeChar"/>
                <w:rFonts w:ascii="Arial" w:eastAsia="Calibri" w:hAnsi="Arial" w:cs="Arial"/>
                <w:b w:val="0"/>
                <w:i/>
                <w:sz w:val="22"/>
                <w:szCs w:val="22"/>
                <w:highlight w:val="yellow"/>
              </w:rPr>
              <w:t>doplní účastník</w:t>
            </w:r>
            <w:r w:rsidRPr="009952FE"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3011" w:type="dxa"/>
            <w:gridSpan w:val="2"/>
            <w:vAlign w:val="center"/>
          </w:tcPr>
          <w:p w:rsidR="008B7D0F" w:rsidRPr="009952FE" w:rsidRDefault="008B7D0F" w:rsidP="006274E5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</w:pPr>
            <w:r w:rsidRPr="009952FE"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  <w:t>[</w:t>
            </w:r>
            <w:r w:rsidRPr="009952FE">
              <w:rPr>
                <w:rStyle w:val="doplnuchazeChar"/>
                <w:rFonts w:ascii="Arial" w:eastAsia="Calibri" w:hAnsi="Arial" w:cs="Arial"/>
                <w:b w:val="0"/>
                <w:i/>
                <w:sz w:val="22"/>
                <w:szCs w:val="22"/>
                <w:highlight w:val="yellow"/>
              </w:rPr>
              <w:t>doplní účastník</w:t>
            </w:r>
            <w:r w:rsidRPr="009952FE"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  <w:t>]</w:t>
            </w:r>
          </w:p>
        </w:tc>
      </w:tr>
    </w:tbl>
    <w:p w:rsidR="008B7D0F" w:rsidRPr="00ED0CF8" w:rsidRDefault="008B7D0F" w:rsidP="008B7D0F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Style w:val="Nadpis2Char"/>
          <w:rFonts w:cs="Arial"/>
          <w:color w:val="auto"/>
          <w:sz w:val="22"/>
          <w:szCs w:val="22"/>
        </w:rPr>
      </w:pPr>
    </w:p>
    <w:p w:rsidR="008B7D0F" w:rsidRPr="00ED0CF8" w:rsidRDefault="008B7D0F" w:rsidP="008B7D0F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eastAsia="Times New Roman"/>
        </w:rPr>
      </w:pPr>
    </w:p>
    <w:p w:rsidR="008B7D0F" w:rsidRPr="00ED0CF8" w:rsidRDefault="008B7D0F" w:rsidP="008B7D0F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  <w:r w:rsidRPr="00ED0CF8">
        <w:rPr>
          <w:highlight w:val="yellow"/>
        </w:rPr>
        <w:t xml:space="preserve">V ……… </w:t>
      </w:r>
      <w:r w:rsidRPr="00BD6050">
        <w:rPr>
          <w:highlight w:val="yellow"/>
        </w:rPr>
        <w:t>dne …</w:t>
      </w:r>
      <w:r>
        <w:rPr>
          <w:highlight w:val="yellow"/>
        </w:rPr>
        <w:t>… 2017</w:t>
      </w:r>
    </w:p>
    <w:p w:rsidR="008B7D0F" w:rsidRPr="00ED0CF8" w:rsidRDefault="008B7D0F" w:rsidP="008B7D0F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p w:rsidR="008B7D0F" w:rsidRPr="00ED0CF8" w:rsidRDefault="008B7D0F" w:rsidP="008B7D0F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p w:rsidR="008B7D0F" w:rsidRPr="00ED0CF8" w:rsidRDefault="008B7D0F" w:rsidP="008B7D0F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p w:rsidR="008B7D0F" w:rsidRPr="00ED0CF8" w:rsidRDefault="008B7D0F" w:rsidP="008B7D0F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  <w:r w:rsidRPr="00ED0CF8">
        <w:t>……………….………………………………………………</w:t>
      </w:r>
    </w:p>
    <w:p w:rsidR="008B7D0F" w:rsidRDefault="008B7D0F" w:rsidP="008B7D0F">
      <w:pPr>
        <w:pStyle w:val="Styl2"/>
        <w:numPr>
          <w:ilvl w:val="0"/>
          <w:numId w:val="0"/>
        </w:numPr>
        <w:spacing w:before="0" w:after="0" w:line="240" w:lineRule="auto"/>
        <w:ind w:left="426" w:hanging="426"/>
        <w:jc w:val="left"/>
        <w:rPr>
          <w:highlight w:val="yellow"/>
        </w:rPr>
        <w:sectPr w:rsidR="008B7D0F" w:rsidSect="00003C08">
          <w:pgSz w:w="11906" w:h="16838"/>
          <w:pgMar w:top="1417" w:right="1417" w:bottom="1417" w:left="1417" w:header="454" w:footer="708" w:gutter="0"/>
          <w:cols w:space="708"/>
          <w:titlePg/>
          <w:docGrid w:linePitch="360"/>
        </w:sectPr>
      </w:pPr>
      <w:r w:rsidRPr="00ED0CF8">
        <w:rPr>
          <w:highlight w:val="yellow"/>
        </w:rPr>
        <w:t>Jméno, funkce a podpis oprávněné osoby</w:t>
      </w:r>
    </w:p>
    <w:p w:rsidR="008B7D0F" w:rsidRPr="00BD6050" w:rsidRDefault="008B7D0F" w:rsidP="008B7D0F">
      <w:pPr>
        <w:pStyle w:val="Nadpisedit"/>
        <w:rPr>
          <w:rFonts w:eastAsia="Calibri"/>
        </w:rPr>
      </w:pPr>
      <w:r>
        <w:rPr>
          <w:rFonts w:eastAsia="Calibri"/>
        </w:rPr>
        <w:lastRenderedPageBreak/>
        <w:t>Čestné prohlášení</w:t>
      </w:r>
      <w:r>
        <w:rPr>
          <w:rFonts w:eastAsia="Calibri"/>
        </w:rPr>
        <w:br/>
      </w:r>
      <w:r w:rsidRPr="00BD6050">
        <w:rPr>
          <w:rFonts w:eastAsia="Calibri"/>
        </w:rPr>
        <w:t xml:space="preserve">o </w:t>
      </w:r>
      <w:r w:rsidR="00BC16E4">
        <w:rPr>
          <w:rFonts w:eastAsia="Calibri"/>
        </w:rPr>
        <w:t>kvalifikaci</w:t>
      </w:r>
    </w:p>
    <w:tbl>
      <w:tblPr>
        <w:tblW w:w="0" w:type="auto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2977"/>
        <w:gridCol w:w="6095"/>
      </w:tblGrid>
      <w:tr w:rsidR="008B7D0F" w:rsidRPr="00ED0CF8" w:rsidTr="006274E5">
        <w:trPr>
          <w:trHeight w:val="340"/>
        </w:trPr>
        <w:tc>
          <w:tcPr>
            <w:tcW w:w="2977" w:type="dxa"/>
            <w:vAlign w:val="center"/>
            <w:hideMark/>
          </w:tcPr>
          <w:p w:rsidR="008B7D0F" w:rsidRPr="00ED0CF8" w:rsidRDefault="008B7D0F" w:rsidP="006274E5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  <w:bCs/>
                <w:color w:val="000000" w:themeColor="text1"/>
              </w:rPr>
            </w:pPr>
            <w:r w:rsidRPr="00ED0CF8">
              <w:rPr>
                <w:b/>
                <w:bCs/>
                <w:color w:val="000000" w:themeColor="text1"/>
              </w:rPr>
              <w:t>Název veřejné zakázky</w:t>
            </w:r>
          </w:p>
        </w:tc>
        <w:tc>
          <w:tcPr>
            <w:tcW w:w="6095" w:type="dxa"/>
            <w:vAlign w:val="center"/>
            <w:hideMark/>
          </w:tcPr>
          <w:p w:rsidR="008B7D0F" w:rsidRPr="00ED0CF8" w:rsidRDefault="004E1AE5" w:rsidP="00CA7958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eastAsia="Times New Roman"/>
                <w:b/>
                <w:color w:val="000000" w:themeColor="text1"/>
              </w:rPr>
            </w:pPr>
            <w:r w:rsidRPr="004E1AE5">
              <w:rPr>
                <w:b/>
              </w:rPr>
              <w:t xml:space="preserve">Realizace </w:t>
            </w:r>
            <w:del w:id="10" w:author="merclova" w:date="2017-05-17T09:40:00Z">
              <w:r w:rsidRPr="004E1AE5" w:rsidDel="00CA7958">
                <w:rPr>
                  <w:b/>
                </w:rPr>
                <w:delText xml:space="preserve">prvků </w:delText>
              </w:r>
            </w:del>
            <w:ins w:id="11" w:author="merclova" w:date="2017-05-17T09:40:00Z">
              <w:r w:rsidR="00CA7958" w:rsidRPr="004E1AE5">
                <w:rPr>
                  <w:b/>
                </w:rPr>
                <w:t>prvk</w:t>
              </w:r>
              <w:r w:rsidR="00CA7958">
                <w:rPr>
                  <w:b/>
                </w:rPr>
                <w:t>u</w:t>
              </w:r>
              <w:r w:rsidR="00CA7958" w:rsidRPr="004E1AE5">
                <w:rPr>
                  <w:b/>
                </w:rPr>
                <w:t xml:space="preserve"> </w:t>
              </w:r>
            </w:ins>
            <w:r w:rsidRPr="004E1AE5">
              <w:rPr>
                <w:b/>
              </w:rPr>
              <w:t xml:space="preserve">ÚSES - lokální </w:t>
            </w:r>
            <w:del w:id="12" w:author="merclova" w:date="2017-05-17T09:40:00Z">
              <w:r w:rsidRPr="004E1AE5" w:rsidDel="00CA7958">
                <w:rPr>
                  <w:b/>
                </w:rPr>
                <w:delText xml:space="preserve">biocentrum </w:delText>
              </w:r>
            </w:del>
            <w:ins w:id="13" w:author="merclova" w:date="2017-05-17T09:40:00Z">
              <w:r w:rsidR="00CA7958" w:rsidRPr="004E1AE5">
                <w:rPr>
                  <w:b/>
                </w:rPr>
                <w:t>bio</w:t>
              </w:r>
              <w:r w:rsidR="00CA7958">
                <w:rPr>
                  <w:b/>
                </w:rPr>
                <w:t>koridor</w:t>
              </w:r>
              <w:r w:rsidR="00CA7958" w:rsidRPr="004E1AE5">
                <w:rPr>
                  <w:b/>
                </w:rPr>
                <w:t xml:space="preserve"> </w:t>
              </w:r>
            </w:ins>
            <w:r>
              <w:rPr>
                <w:b/>
              </w:rPr>
              <w:br/>
            </w:r>
            <w:proofErr w:type="spellStart"/>
            <w:r w:rsidRPr="004E1AE5">
              <w:rPr>
                <w:b/>
              </w:rPr>
              <w:t>Puštor</w:t>
            </w:r>
            <w:proofErr w:type="spellEnd"/>
            <w:r w:rsidRPr="004E1AE5">
              <w:rPr>
                <w:b/>
              </w:rPr>
              <w:t>- Zlámaniny – následná péče</w:t>
            </w:r>
          </w:p>
        </w:tc>
      </w:tr>
      <w:tr w:rsidR="008B7D0F" w:rsidRPr="00ED0CF8" w:rsidTr="006274E5">
        <w:trPr>
          <w:trHeight w:val="340"/>
        </w:trPr>
        <w:tc>
          <w:tcPr>
            <w:tcW w:w="2977" w:type="dxa"/>
            <w:vAlign w:val="center"/>
          </w:tcPr>
          <w:p w:rsidR="008B7D0F" w:rsidRPr="008B7D0F" w:rsidRDefault="008B7D0F" w:rsidP="006274E5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bCs/>
                <w:color w:val="000000" w:themeColor="text1"/>
              </w:rPr>
            </w:pPr>
            <w:r w:rsidRPr="008B7D0F">
              <w:rPr>
                <w:bCs/>
                <w:color w:val="000000" w:themeColor="text1"/>
              </w:rPr>
              <w:t>Název účastníka</w:t>
            </w:r>
          </w:p>
        </w:tc>
        <w:tc>
          <w:tcPr>
            <w:tcW w:w="6095" w:type="dxa"/>
            <w:vAlign w:val="center"/>
          </w:tcPr>
          <w:p w:rsidR="008B7D0F" w:rsidRPr="008B7D0F" w:rsidRDefault="008B7D0F" w:rsidP="006274E5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b/>
                <w:color w:val="000000" w:themeColor="text1"/>
              </w:rPr>
            </w:pPr>
            <w:r w:rsidRPr="008B7D0F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[</w:t>
            </w:r>
            <w:r w:rsidRPr="008B7D0F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>doplní účastník</w:t>
            </w:r>
            <w:r w:rsidRPr="008B7D0F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]</w:t>
            </w:r>
          </w:p>
        </w:tc>
      </w:tr>
    </w:tbl>
    <w:p w:rsidR="0035284A" w:rsidRDefault="0035284A" w:rsidP="0035284A">
      <w:pPr>
        <w:pStyle w:val="Psmena"/>
        <w:numPr>
          <w:ilvl w:val="0"/>
          <w:numId w:val="0"/>
        </w:numPr>
        <w:ind w:left="851" w:hanging="284"/>
      </w:pPr>
    </w:p>
    <w:p w:rsidR="0035284A" w:rsidRDefault="005F5630" w:rsidP="005F5630">
      <w:pPr>
        <w:pStyle w:val="Psmena"/>
        <w:numPr>
          <w:ilvl w:val="0"/>
          <w:numId w:val="0"/>
        </w:numPr>
      </w:pPr>
      <w:r>
        <w:t>Čestně prohlašuji</w:t>
      </w:r>
      <w:r w:rsidR="0035284A">
        <w:t xml:space="preserve">, že </w:t>
      </w:r>
      <w:r w:rsidRPr="005F5630">
        <w:t xml:space="preserve">jako účastník o předmětnou veřejnou zakázku </w:t>
      </w:r>
      <w:r w:rsidR="0035284A" w:rsidRPr="005F5630">
        <w:rPr>
          <w:b/>
          <w:u w:val="single"/>
        </w:rPr>
        <w:t>splňuj</w:t>
      </w:r>
      <w:r w:rsidRPr="005F5630">
        <w:rPr>
          <w:b/>
          <w:u w:val="single"/>
        </w:rPr>
        <w:t>i</w:t>
      </w:r>
      <w:r w:rsidR="0035284A" w:rsidRPr="005F5630">
        <w:rPr>
          <w:b/>
          <w:u w:val="single"/>
        </w:rPr>
        <w:t xml:space="preserve"> kvalifikaci požadovanou zadavatelem</w:t>
      </w:r>
      <w:r w:rsidR="0035284A">
        <w:t xml:space="preserve"> pro plnění shora uvedené veřejné zakázky, která je u</w:t>
      </w:r>
      <w:r w:rsidR="009952FE">
        <w:t>vedena ve výzvě k podání nabídek a textové části zadávací dokumentace („ZD“)</w:t>
      </w:r>
      <w:r w:rsidR="0035284A">
        <w:t xml:space="preserve"> k této veřejné zakázce, a to konkrétně: </w:t>
      </w:r>
    </w:p>
    <w:p w:rsidR="005F5630" w:rsidRDefault="005F5630" w:rsidP="005F5630">
      <w:pPr>
        <w:pStyle w:val="Psmena"/>
        <w:numPr>
          <w:ilvl w:val="0"/>
          <w:numId w:val="0"/>
        </w:numPr>
      </w:pPr>
    </w:p>
    <w:p w:rsidR="0035284A" w:rsidRDefault="0035284A" w:rsidP="0035284A">
      <w:pPr>
        <w:pStyle w:val="Psmena"/>
        <w:numPr>
          <w:ilvl w:val="0"/>
          <w:numId w:val="0"/>
        </w:numPr>
        <w:ind w:left="284"/>
      </w:pPr>
      <w:r>
        <w:t>a)</w:t>
      </w:r>
      <w:r>
        <w:tab/>
        <w:t>základní způsobilost v rozsahu stanoveném v b</w:t>
      </w:r>
      <w:r w:rsidR="004E1AE5">
        <w:t>odu 5</w:t>
      </w:r>
      <w:r w:rsidR="005F5630">
        <w:t>.1</w:t>
      </w:r>
      <w:r w:rsidR="009952FE">
        <w:t xml:space="preserve"> ZD</w:t>
      </w:r>
      <w:r>
        <w:t>;</w:t>
      </w:r>
    </w:p>
    <w:p w:rsidR="0035284A" w:rsidRDefault="0035284A" w:rsidP="0035284A">
      <w:pPr>
        <w:pStyle w:val="Psmena"/>
        <w:numPr>
          <w:ilvl w:val="0"/>
          <w:numId w:val="0"/>
        </w:numPr>
        <w:ind w:left="284"/>
      </w:pPr>
      <w:r>
        <w:t>b)</w:t>
      </w:r>
      <w:r>
        <w:tab/>
        <w:t>profesní způsobilo</w:t>
      </w:r>
      <w:r w:rsidR="004E1AE5">
        <w:t>st v rozsahu stanoveném v bodu 5</w:t>
      </w:r>
      <w:r w:rsidR="005F5630">
        <w:t>.2</w:t>
      </w:r>
      <w:r>
        <w:t xml:space="preserve"> </w:t>
      </w:r>
      <w:r w:rsidR="009952FE">
        <w:t>ZD</w:t>
      </w:r>
      <w:r>
        <w:t xml:space="preserve">; </w:t>
      </w:r>
    </w:p>
    <w:p w:rsidR="0035284A" w:rsidRDefault="0035284A" w:rsidP="0035284A">
      <w:pPr>
        <w:pStyle w:val="Psmena"/>
        <w:numPr>
          <w:ilvl w:val="0"/>
          <w:numId w:val="0"/>
        </w:numPr>
        <w:ind w:left="284"/>
      </w:pPr>
      <w:r>
        <w:t>c)</w:t>
      </w:r>
      <w:r>
        <w:tab/>
        <w:t xml:space="preserve">technickou kvalifikaci </w:t>
      </w:r>
      <w:r w:rsidR="009952FE">
        <w:t xml:space="preserve">v rozsahu </w:t>
      </w:r>
      <w:r w:rsidR="004E1AE5">
        <w:t>dle bodu 5</w:t>
      </w:r>
      <w:r w:rsidR="005F5630">
        <w:t>.3</w:t>
      </w:r>
      <w:r>
        <w:t xml:space="preserve"> </w:t>
      </w:r>
      <w:r w:rsidR="009952FE">
        <w:t>ZD.</w:t>
      </w:r>
    </w:p>
    <w:p w:rsidR="0035284A" w:rsidRDefault="0035284A" w:rsidP="0035284A">
      <w:pPr>
        <w:pStyle w:val="Psmena"/>
        <w:numPr>
          <w:ilvl w:val="0"/>
          <w:numId w:val="0"/>
        </w:numPr>
        <w:ind w:left="284"/>
      </w:pPr>
    </w:p>
    <w:p w:rsidR="0035284A" w:rsidRDefault="005F5630" w:rsidP="005853A3">
      <w:pPr>
        <w:pStyle w:val="Psmena"/>
        <w:numPr>
          <w:ilvl w:val="0"/>
          <w:numId w:val="0"/>
        </w:numPr>
      </w:pPr>
      <w:r>
        <w:t>B</w:t>
      </w:r>
      <w:r w:rsidR="0035284A">
        <w:t>er</w:t>
      </w:r>
      <w:r>
        <w:t>u</w:t>
      </w:r>
      <w:r w:rsidR="0035284A">
        <w:t xml:space="preserve"> na vědomí, že bud</w:t>
      </w:r>
      <w:r>
        <w:t>u</w:t>
      </w:r>
      <w:r w:rsidR="0035284A">
        <w:t>-li zadavatelem vyzván k uzavření smlouvy na plnění shora uvedené veřejné zakázky, j</w:t>
      </w:r>
      <w:r>
        <w:t>sem</w:t>
      </w:r>
      <w:r w:rsidR="0035284A">
        <w:t xml:space="preserve"> povinen před uzavřením smlouvy</w:t>
      </w:r>
      <w:r w:rsidR="009952FE">
        <w:t xml:space="preserve"> předložit zadavateli doklady o </w:t>
      </w:r>
      <w:r w:rsidR="0035284A">
        <w:t>kv</w:t>
      </w:r>
      <w:r w:rsidR="009952FE">
        <w:t xml:space="preserve">alifikaci uvedené v bodu </w:t>
      </w:r>
      <w:r w:rsidR="004E1AE5">
        <w:t>5</w:t>
      </w:r>
      <w:r w:rsidR="009952FE">
        <w:t xml:space="preserve"> ZD, resp. v zákoně č. 134/2016 Sb., o zadávání veřejných zakázek</w:t>
      </w:r>
      <w:r w:rsidR="0035284A">
        <w:t>, přičemž nesplnění této p</w:t>
      </w:r>
      <w:r>
        <w:t>ovinnosti je důvodem k vyloučení</w:t>
      </w:r>
      <w:r w:rsidR="0035284A">
        <w:t xml:space="preserve">. </w:t>
      </w:r>
    </w:p>
    <w:p w:rsidR="0035284A" w:rsidRDefault="0035284A" w:rsidP="005853A3">
      <w:pPr>
        <w:pStyle w:val="Psmena"/>
        <w:numPr>
          <w:ilvl w:val="0"/>
          <w:numId w:val="0"/>
        </w:numPr>
      </w:pPr>
    </w:p>
    <w:p w:rsidR="0035284A" w:rsidRDefault="005F5630" w:rsidP="005853A3">
      <w:pPr>
        <w:pStyle w:val="Psmena"/>
        <w:numPr>
          <w:ilvl w:val="0"/>
          <w:numId w:val="0"/>
        </w:numPr>
      </w:pPr>
      <w:r>
        <w:t>B</w:t>
      </w:r>
      <w:r w:rsidR="0035284A">
        <w:t>er</w:t>
      </w:r>
      <w:r>
        <w:t>u</w:t>
      </w:r>
      <w:r w:rsidR="0035284A">
        <w:t xml:space="preserve"> na vědomí, že </w:t>
      </w:r>
      <w:r w:rsidR="009952FE">
        <w:t>doklady k prokázání základní způsobilosti</w:t>
      </w:r>
      <w:r w:rsidR="0035284A">
        <w:t xml:space="preserve"> a výpis z obchodního rejstříku musí prokazovat splnění požadovaného kritéria z</w:t>
      </w:r>
      <w:r w:rsidR="009952FE">
        <w:t>působilosti nejpozději v době 3 </w:t>
      </w:r>
      <w:r w:rsidR="0035284A">
        <w:t>měsíců přede dnem podání nabídky.</w:t>
      </w:r>
    </w:p>
    <w:p w:rsidR="0035284A" w:rsidRDefault="0035284A" w:rsidP="005853A3">
      <w:pPr>
        <w:pStyle w:val="Psmena"/>
        <w:numPr>
          <w:ilvl w:val="0"/>
          <w:numId w:val="0"/>
        </w:numPr>
      </w:pPr>
    </w:p>
    <w:p w:rsidR="0035284A" w:rsidRDefault="0035284A" w:rsidP="005853A3">
      <w:pPr>
        <w:pStyle w:val="Psmena"/>
        <w:numPr>
          <w:ilvl w:val="0"/>
          <w:numId w:val="0"/>
        </w:numPr>
      </w:pPr>
      <w:r>
        <w:t>Toto čestné prohlášení činí</w:t>
      </w:r>
      <w:r w:rsidR="005853A3">
        <w:t>m</w:t>
      </w:r>
      <w:r>
        <w:t xml:space="preserve"> na základě své vážné a svobodné vůle a </w:t>
      </w:r>
      <w:r w:rsidR="005853A3">
        <w:t>jsem</w:t>
      </w:r>
      <w:r>
        <w:t xml:space="preserve"> si vědom všech následků plynoucích z uvedení nepravdivých údajů.</w:t>
      </w:r>
    </w:p>
    <w:p w:rsidR="008B7D0F" w:rsidRPr="00BD6050" w:rsidRDefault="008B7D0F" w:rsidP="005853A3">
      <w:pPr>
        <w:pStyle w:val="Psmena"/>
        <w:numPr>
          <w:ilvl w:val="0"/>
          <w:numId w:val="0"/>
        </w:numPr>
      </w:pPr>
    </w:p>
    <w:p w:rsidR="008B7D0F" w:rsidRPr="00BD6050" w:rsidRDefault="008B7D0F" w:rsidP="008B7D0F">
      <w:pPr>
        <w:pStyle w:val="Obyejn"/>
      </w:pPr>
    </w:p>
    <w:p w:rsidR="008B7D0F" w:rsidRDefault="008B7D0F" w:rsidP="008B7D0F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highlight w:val="yellow"/>
        </w:rPr>
      </w:pPr>
    </w:p>
    <w:p w:rsidR="008B7D0F" w:rsidRDefault="008B7D0F" w:rsidP="008B7D0F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highlight w:val="yellow"/>
        </w:rPr>
      </w:pPr>
    </w:p>
    <w:p w:rsidR="008B7D0F" w:rsidRPr="00ED0CF8" w:rsidRDefault="008B7D0F" w:rsidP="008B7D0F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  <w:r w:rsidRPr="00ED0CF8">
        <w:rPr>
          <w:highlight w:val="yellow"/>
        </w:rPr>
        <w:t xml:space="preserve">V ……… </w:t>
      </w:r>
      <w:r>
        <w:rPr>
          <w:highlight w:val="yellow"/>
        </w:rPr>
        <w:t>dne …… 2017</w:t>
      </w:r>
    </w:p>
    <w:p w:rsidR="008B7D0F" w:rsidRPr="00ED0CF8" w:rsidRDefault="008B7D0F" w:rsidP="008B7D0F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p w:rsidR="008B7D0F" w:rsidRPr="00ED0CF8" w:rsidRDefault="008B7D0F" w:rsidP="008B7D0F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p w:rsidR="008B7D0F" w:rsidRPr="00ED0CF8" w:rsidRDefault="008B7D0F" w:rsidP="008B7D0F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p w:rsidR="008B7D0F" w:rsidRPr="00ED0CF8" w:rsidRDefault="008B7D0F" w:rsidP="008B7D0F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p w:rsidR="008B7D0F" w:rsidRPr="00ED0CF8" w:rsidRDefault="008B7D0F" w:rsidP="008B7D0F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  <w:r w:rsidRPr="00ED0CF8">
        <w:t>……………….………………………………………………</w:t>
      </w:r>
    </w:p>
    <w:p w:rsidR="008B7D0F" w:rsidRPr="008B7D0F" w:rsidRDefault="008B7D0F" w:rsidP="008B7D0F">
      <w:pPr>
        <w:pStyle w:val="Obyejn"/>
        <w:rPr>
          <w:rFonts w:ascii="Times New Roman" w:eastAsia="Calibri" w:hAnsi="Times New Roman" w:cs="Times New Roman"/>
          <w:color w:val="auto"/>
          <w:highlight w:val="yellow"/>
        </w:rPr>
      </w:pPr>
      <w:r w:rsidRPr="008B7D0F">
        <w:rPr>
          <w:color w:val="auto"/>
          <w:highlight w:val="yellow"/>
        </w:rPr>
        <w:t>Jméno, funkce a podpis oprávněné osob</w:t>
      </w:r>
    </w:p>
    <w:p w:rsidR="00B12402" w:rsidRDefault="00B12402" w:rsidP="008B7D0F">
      <w:pPr>
        <w:pStyle w:val="Obyejn"/>
        <w:rPr>
          <w:highlight w:val="yellow"/>
        </w:rPr>
      </w:pPr>
    </w:p>
    <w:p w:rsidR="00B12402" w:rsidRPr="00B12402" w:rsidRDefault="00B12402" w:rsidP="00B12402">
      <w:pPr>
        <w:rPr>
          <w:highlight w:val="yellow"/>
          <w:lang w:eastAsia="cs-CZ"/>
        </w:rPr>
      </w:pPr>
    </w:p>
    <w:p w:rsidR="00963E1A" w:rsidRDefault="00963E1A">
      <w:pPr>
        <w:spacing w:after="160" w:line="259" w:lineRule="auto"/>
        <w:rPr>
          <w:highlight w:val="yellow"/>
          <w:lang w:eastAsia="cs-CZ"/>
        </w:rPr>
      </w:pPr>
      <w:r>
        <w:rPr>
          <w:highlight w:val="yellow"/>
          <w:lang w:eastAsia="cs-CZ"/>
        </w:rPr>
        <w:br w:type="page"/>
      </w:r>
    </w:p>
    <w:p w:rsidR="00C42391" w:rsidRPr="005853A3" w:rsidRDefault="00C42391" w:rsidP="006257E4">
      <w:pPr>
        <w:spacing w:after="160" w:line="259" w:lineRule="auto"/>
        <w:jc w:val="right"/>
        <w:rPr>
          <w:rFonts w:ascii="Arial" w:hAnsi="Arial" w:cs="Arial"/>
        </w:rPr>
      </w:pPr>
    </w:p>
    <w:bookmarkEnd w:id="0"/>
    <w:p w:rsidR="008B7D0F" w:rsidRPr="005853A3" w:rsidRDefault="008B7D0F" w:rsidP="008B7D0F">
      <w:pPr>
        <w:pStyle w:val="Nadpisedit"/>
        <w:rPr>
          <w:rFonts w:eastAsia="Calibri"/>
        </w:rPr>
      </w:pPr>
      <w:r w:rsidRPr="005853A3">
        <w:rPr>
          <w:rFonts w:eastAsia="Calibri"/>
        </w:rPr>
        <w:t>Seznam poddodavatelů</w:t>
      </w:r>
    </w:p>
    <w:tbl>
      <w:tblPr>
        <w:tblW w:w="9072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2977"/>
        <w:gridCol w:w="6095"/>
      </w:tblGrid>
      <w:tr w:rsidR="008B7D0F" w:rsidRPr="005853A3" w:rsidTr="006274E5">
        <w:trPr>
          <w:trHeight w:val="340"/>
        </w:trPr>
        <w:tc>
          <w:tcPr>
            <w:tcW w:w="2977" w:type="dxa"/>
            <w:vAlign w:val="center"/>
            <w:hideMark/>
          </w:tcPr>
          <w:p w:rsidR="008B7D0F" w:rsidRPr="005853A3" w:rsidRDefault="008B7D0F" w:rsidP="006274E5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  <w:bCs/>
                <w:color w:val="000000" w:themeColor="text1"/>
              </w:rPr>
            </w:pPr>
            <w:r w:rsidRPr="005853A3">
              <w:rPr>
                <w:b/>
                <w:bCs/>
                <w:color w:val="000000" w:themeColor="text1"/>
              </w:rPr>
              <w:t>Název veřejné zakázky</w:t>
            </w:r>
          </w:p>
        </w:tc>
        <w:tc>
          <w:tcPr>
            <w:tcW w:w="6095" w:type="dxa"/>
            <w:vAlign w:val="center"/>
            <w:hideMark/>
          </w:tcPr>
          <w:p w:rsidR="008B7D0F" w:rsidRPr="005853A3" w:rsidRDefault="004E1AE5" w:rsidP="00CA7958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eastAsia="Times New Roman"/>
                <w:b/>
                <w:color w:val="000000" w:themeColor="text1"/>
              </w:rPr>
            </w:pPr>
            <w:r w:rsidRPr="004E1AE5">
              <w:rPr>
                <w:b/>
              </w:rPr>
              <w:t xml:space="preserve">Realizace </w:t>
            </w:r>
            <w:del w:id="14" w:author="merclova" w:date="2017-05-17T09:40:00Z">
              <w:r w:rsidRPr="004E1AE5" w:rsidDel="00CA7958">
                <w:rPr>
                  <w:b/>
                </w:rPr>
                <w:delText xml:space="preserve">prvků </w:delText>
              </w:r>
            </w:del>
            <w:ins w:id="15" w:author="merclova" w:date="2017-05-17T09:40:00Z">
              <w:r w:rsidR="00CA7958" w:rsidRPr="004E1AE5">
                <w:rPr>
                  <w:b/>
                </w:rPr>
                <w:t>prvk</w:t>
              </w:r>
              <w:r w:rsidR="00CA7958">
                <w:rPr>
                  <w:b/>
                </w:rPr>
                <w:t>u</w:t>
              </w:r>
              <w:r w:rsidR="00CA7958" w:rsidRPr="004E1AE5">
                <w:rPr>
                  <w:b/>
                </w:rPr>
                <w:t xml:space="preserve"> </w:t>
              </w:r>
            </w:ins>
            <w:r w:rsidRPr="004E1AE5">
              <w:rPr>
                <w:b/>
              </w:rPr>
              <w:t xml:space="preserve">ÚSES - lokální </w:t>
            </w:r>
            <w:del w:id="16" w:author="merclova" w:date="2017-05-17T09:40:00Z">
              <w:r w:rsidRPr="004E1AE5" w:rsidDel="00CA7958">
                <w:rPr>
                  <w:b/>
                </w:rPr>
                <w:delText xml:space="preserve">biocentrum </w:delText>
              </w:r>
            </w:del>
            <w:ins w:id="17" w:author="merclova" w:date="2017-05-17T09:40:00Z">
              <w:r w:rsidR="00CA7958" w:rsidRPr="004E1AE5">
                <w:rPr>
                  <w:b/>
                </w:rPr>
                <w:t>bio</w:t>
              </w:r>
              <w:r w:rsidR="00CA7958">
                <w:rPr>
                  <w:b/>
                </w:rPr>
                <w:t>koridor</w:t>
              </w:r>
              <w:r w:rsidR="00CA7958" w:rsidRPr="004E1AE5">
                <w:rPr>
                  <w:b/>
                </w:rPr>
                <w:t xml:space="preserve"> </w:t>
              </w:r>
            </w:ins>
            <w:r>
              <w:rPr>
                <w:b/>
              </w:rPr>
              <w:br/>
            </w:r>
            <w:bookmarkStart w:id="18" w:name="_GoBack"/>
            <w:bookmarkEnd w:id="18"/>
            <w:proofErr w:type="spellStart"/>
            <w:r w:rsidRPr="004E1AE5">
              <w:rPr>
                <w:b/>
              </w:rPr>
              <w:t>Puštor</w:t>
            </w:r>
            <w:proofErr w:type="spellEnd"/>
            <w:r w:rsidRPr="004E1AE5">
              <w:rPr>
                <w:b/>
              </w:rPr>
              <w:t>- Zlámaniny – následná péče</w:t>
            </w:r>
          </w:p>
        </w:tc>
      </w:tr>
      <w:tr w:rsidR="008B7D0F" w:rsidRPr="005853A3" w:rsidTr="006274E5">
        <w:trPr>
          <w:trHeight w:val="340"/>
        </w:trPr>
        <w:tc>
          <w:tcPr>
            <w:tcW w:w="2977" w:type="dxa"/>
            <w:vAlign w:val="center"/>
          </w:tcPr>
          <w:p w:rsidR="008B7D0F" w:rsidRPr="005853A3" w:rsidRDefault="008B7D0F" w:rsidP="006274E5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bCs/>
                <w:color w:val="000000" w:themeColor="text1"/>
              </w:rPr>
            </w:pPr>
            <w:r w:rsidRPr="005853A3">
              <w:rPr>
                <w:bCs/>
                <w:color w:val="000000" w:themeColor="text1"/>
              </w:rPr>
              <w:t>Název účastníka</w:t>
            </w:r>
          </w:p>
        </w:tc>
        <w:tc>
          <w:tcPr>
            <w:tcW w:w="6095" w:type="dxa"/>
            <w:vAlign w:val="center"/>
          </w:tcPr>
          <w:p w:rsidR="008B7D0F" w:rsidRPr="005853A3" w:rsidRDefault="008B7D0F" w:rsidP="006274E5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b/>
                <w:color w:val="000000" w:themeColor="text1"/>
              </w:rPr>
            </w:pPr>
            <w:r w:rsidRPr="005853A3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[</w:t>
            </w:r>
            <w:r w:rsidRPr="005853A3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>doplní účastník</w:t>
            </w:r>
            <w:r w:rsidRPr="005853A3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]</w:t>
            </w:r>
          </w:p>
        </w:tc>
      </w:tr>
    </w:tbl>
    <w:p w:rsidR="008B7D0F" w:rsidRPr="005853A3" w:rsidRDefault="008B7D0F" w:rsidP="008B7D0F">
      <w:pPr>
        <w:pStyle w:val="Obyejn"/>
        <w:rPr>
          <w:highlight w:val="yellow"/>
        </w:rPr>
      </w:pPr>
    </w:p>
    <w:p w:rsidR="008B7D0F" w:rsidRPr="005853A3" w:rsidRDefault="008B7D0F" w:rsidP="008B7D0F">
      <w:pPr>
        <w:spacing w:after="0"/>
        <w:jc w:val="both"/>
        <w:rPr>
          <w:rFonts w:ascii="Arial" w:eastAsia="Calibri" w:hAnsi="Arial" w:cs="Arial"/>
          <w:lang w:eastAsia="cs-CZ"/>
        </w:rPr>
      </w:pPr>
      <w:r w:rsidRPr="005853A3">
        <w:rPr>
          <w:rFonts w:ascii="Arial" w:eastAsia="Calibri" w:hAnsi="Arial" w:cs="Arial"/>
          <w:lang w:eastAsia="cs-CZ"/>
        </w:rPr>
        <w:t>Výše uvedený účastník</w:t>
      </w:r>
      <w:r w:rsidRPr="005853A3">
        <w:rPr>
          <w:rFonts w:ascii="Arial" w:eastAsia="Calibri" w:hAnsi="Arial" w:cs="Arial"/>
          <w:b/>
          <w:lang w:eastAsia="cs-CZ"/>
        </w:rPr>
        <w:t xml:space="preserve"> </w:t>
      </w:r>
      <w:r w:rsidRPr="005853A3">
        <w:rPr>
          <w:rFonts w:ascii="Arial" w:eastAsia="Calibri" w:hAnsi="Arial" w:cs="Arial"/>
          <w:lang w:eastAsia="cs-CZ"/>
        </w:rPr>
        <w:t>tímto čestně prohlašuje, že na plnění uvedené veřejné zakázky se budou podílet následující poddodavatelé:*</w:t>
      </w:r>
    </w:p>
    <w:p w:rsidR="008B7D0F" w:rsidRPr="005853A3" w:rsidRDefault="008B7D0F" w:rsidP="008B7D0F">
      <w:pPr>
        <w:tabs>
          <w:tab w:val="left" w:pos="2130"/>
        </w:tabs>
        <w:spacing w:after="0" w:line="240" w:lineRule="auto"/>
        <w:jc w:val="both"/>
        <w:rPr>
          <w:rFonts w:ascii="Arial" w:eastAsia="Calibri" w:hAnsi="Arial" w:cs="Arial"/>
          <w:lang w:eastAsia="cs-CZ"/>
        </w:rPr>
      </w:pPr>
    </w:p>
    <w:p w:rsidR="008B7D0F" w:rsidRPr="005853A3" w:rsidRDefault="008B7D0F" w:rsidP="008B7D0F">
      <w:pPr>
        <w:spacing w:after="0" w:line="240" w:lineRule="auto"/>
        <w:jc w:val="both"/>
        <w:rPr>
          <w:rFonts w:ascii="Arial" w:eastAsia="Calibri" w:hAnsi="Arial" w:cs="Arial"/>
          <w:b/>
          <w:lang w:eastAsia="cs-CZ"/>
        </w:rPr>
      </w:pPr>
      <w:r w:rsidRPr="005853A3">
        <w:rPr>
          <w:rFonts w:ascii="Arial" w:eastAsia="Calibri" w:hAnsi="Arial" w:cs="Arial"/>
          <w:b/>
          <w:lang w:eastAsia="cs-CZ"/>
        </w:rPr>
        <w:t>Poddodavatel č. 1 *</w:t>
      </w:r>
    </w:p>
    <w:tbl>
      <w:tblPr>
        <w:tblW w:w="0" w:type="auto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2977"/>
        <w:gridCol w:w="6095"/>
      </w:tblGrid>
      <w:tr w:rsidR="008B7D0F" w:rsidRPr="005853A3" w:rsidTr="006274E5"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B7D0F" w:rsidRPr="005853A3" w:rsidRDefault="008B7D0F" w:rsidP="006274E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lang w:eastAsia="cs-CZ"/>
              </w:rPr>
            </w:pPr>
            <w:r w:rsidRPr="005853A3">
              <w:rPr>
                <w:rFonts w:ascii="Arial" w:eastAsia="Calibri" w:hAnsi="Arial" w:cs="Arial"/>
                <w:b/>
                <w:lang w:eastAsia="cs-CZ"/>
              </w:rPr>
              <w:t>Předmět poddodávky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7D0F" w:rsidRPr="005853A3" w:rsidRDefault="008B7D0F" w:rsidP="006274E5">
            <w:pPr>
              <w:spacing w:before="60" w:after="6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</w:p>
        </w:tc>
      </w:tr>
      <w:tr w:rsidR="008B7D0F" w:rsidRPr="005853A3" w:rsidTr="006274E5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B7D0F" w:rsidRPr="005853A3" w:rsidRDefault="008B7D0F" w:rsidP="006274E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lang w:eastAsia="cs-CZ"/>
              </w:rPr>
            </w:pPr>
            <w:r w:rsidRPr="005853A3">
              <w:rPr>
                <w:rFonts w:ascii="Arial" w:eastAsia="Calibri" w:hAnsi="Arial" w:cs="Arial"/>
                <w:b/>
                <w:lang w:eastAsia="cs-CZ"/>
              </w:rPr>
              <w:t>Objem poddodávky v %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7D0F" w:rsidRPr="005853A3" w:rsidRDefault="008B7D0F" w:rsidP="006274E5">
            <w:pPr>
              <w:spacing w:before="60" w:after="60" w:line="288" w:lineRule="auto"/>
              <w:jc w:val="both"/>
              <w:rPr>
                <w:rFonts w:ascii="Arial" w:eastAsia="Calibri" w:hAnsi="Arial" w:cs="Arial"/>
                <w:b/>
                <w:lang w:eastAsia="cs-CZ"/>
              </w:rPr>
            </w:pPr>
          </w:p>
        </w:tc>
      </w:tr>
      <w:tr w:rsidR="008B7D0F" w:rsidRPr="005853A3" w:rsidTr="006274E5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B7D0F" w:rsidRPr="005853A3" w:rsidRDefault="008B7D0F" w:rsidP="006274E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lang w:eastAsia="cs-CZ"/>
              </w:rPr>
            </w:pPr>
            <w:r w:rsidRPr="005853A3">
              <w:rPr>
                <w:rFonts w:ascii="Arial" w:eastAsia="Calibri" w:hAnsi="Arial" w:cs="Arial"/>
                <w:b/>
                <w:lang w:eastAsia="cs-CZ"/>
              </w:rPr>
              <w:t>Název poddodavatele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7D0F" w:rsidRPr="005853A3" w:rsidRDefault="008B7D0F" w:rsidP="006274E5">
            <w:pPr>
              <w:spacing w:before="60" w:after="60" w:line="288" w:lineRule="auto"/>
              <w:jc w:val="both"/>
              <w:rPr>
                <w:rFonts w:ascii="Arial" w:eastAsia="Calibri" w:hAnsi="Arial" w:cs="Arial"/>
                <w:b/>
                <w:lang w:eastAsia="cs-CZ"/>
              </w:rPr>
            </w:pPr>
          </w:p>
        </w:tc>
      </w:tr>
      <w:tr w:rsidR="008B7D0F" w:rsidRPr="005853A3" w:rsidTr="006274E5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7D0F" w:rsidRPr="005853A3" w:rsidRDefault="008B7D0F" w:rsidP="006274E5">
            <w:pPr>
              <w:spacing w:before="60" w:after="60" w:line="240" w:lineRule="auto"/>
              <w:jc w:val="both"/>
              <w:rPr>
                <w:rFonts w:ascii="Arial" w:eastAsia="Calibri" w:hAnsi="Arial" w:cs="Arial"/>
                <w:lang w:eastAsia="cs-CZ"/>
              </w:rPr>
            </w:pPr>
            <w:r w:rsidRPr="005853A3">
              <w:rPr>
                <w:rFonts w:ascii="Arial" w:eastAsia="Calibri" w:hAnsi="Arial" w:cs="Arial"/>
                <w:lang w:eastAsia="cs-CZ"/>
              </w:rPr>
              <w:t>Adresa sídla / místa podnikání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7D0F" w:rsidRPr="005853A3" w:rsidRDefault="008B7D0F" w:rsidP="006274E5">
            <w:pPr>
              <w:spacing w:before="60" w:after="60" w:line="288" w:lineRule="auto"/>
              <w:jc w:val="both"/>
              <w:rPr>
                <w:rFonts w:ascii="Arial" w:eastAsia="Calibri" w:hAnsi="Arial" w:cs="Arial"/>
                <w:b/>
                <w:lang w:eastAsia="cs-CZ"/>
              </w:rPr>
            </w:pPr>
          </w:p>
        </w:tc>
      </w:tr>
      <w:tr w:rsidR="008B7D0F" w:rsidRPr="005853A3" w:rsidTr="006274E5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7D0F" w:rsidRPr="005853A3" w:rsidRDefault="008B7D0F" w:rsidP="006274E5">
            <w:pPr>
              <w:spacing w:before="60" w:after="60" w:line="240" w:lineRule="auto"/>
              <w:jc w:val="both"/>
              <w:rPr>
                <w:rFonts w:ascii="Arial" w:eastAsia="Calibri" w:hAnsi="Arial" w:cs="Arial"/>
                <w:lang w:eastAsia="cs-CZ"/>
              </w:rPr>
            </w:pPr>
            <w:r w:rsidRPr="005853A3">
              <w:rPr>
                <w:rFonts w:ascii="Arial" w:eastAsia="Calibri" w:hAnsi="Arial" w:cs="Arial"/>
                <w:lang w:eastAsia="cs-CZ"/>
              </w:rPr>
              <w:t>IČ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7D0F" w:rsidRPr="005853A3" w:rsidRDefault="008B7D0F" w:rsidP="006274E5">
            <w:pPr>
              <w:spacing w:before="60" w:after="6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</w:p>
        </w:tc>
      </w:tr>
      <w:tr w:rsidR="008B7D0F" w:rsidRPr="005853A3" w:rsidTr="006274E5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B7D0F" w:rsidRPr="005853A3" w:rsidRDefault="008B7D0F" w:rsidP="006274E5">
            <w:pPr>
              <w:spacing w:after="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  <w:r w:rsidRPr="005853A3">
              <w:rPr>
                <w:rFonts w:ascii="Arial" w:eastAsia="Calibri" w:hAnsi="Arial" w:cs="Arial"/>
                <w:lang w:eastAsia="cs-CZ"/>
              </w:rPr>
              <w:t>Telefon, fax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7D0F" w:rsidRPr="005853A3" w:rsidRDefault="008B7D0F" w:rsidP="006274E5">
            <w:pPr>
              <w:spacing w:before="60" w:after="6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</w:p>
        </w:tc>
      </w:tr>
      <w:tr w:rsidR="008B7D0F" w:rsidRPr="005853A3" w:rsidTr="006274E5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B7D0F" w:rsidRPr="005853A3" w:rsidRDefault="008B7D0F" w:rsidP="006274E5">
            <w:pPr>
              <w:spacing w:after="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  <w:r w:rsidRPr="005853A3">
              <w:rPr>
                <w:rFonts w:ascii="Arial" w:eastAsia="Calibri" w:hAnsi="Arial" w:cs="Arial"/>
                <w:lang w:eastAsia="cs-CZ"/>
              </w:rPr>
              <w:t>e-mail, www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7D0F" w:rsidRPr="005853A3" w:rsidRDefault="008B7D0F" w:rsidP="006274E5">
            <w:pPr>
              <w:spacing w:before="60" w:after="6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</w:p>
        </w:tc>
      </w:tr>
      <w:tr w:rsidR="008B7D0F" w:rsidRPr="005853A3" w:rsidTr="006274E5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7D0F" w:rsidRPr="005853A3" w:rsidRDefault="008B7D0F" w:rsidP="006274E5">
            <w:pPr>
              <w:spacing w:after="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  <w:r w:rsidRPr="005853A3">
              <w:rPr>
                <w:rFonts w:ascii="Arial" w:eastAsia="Calibri" w:hAnsi="Arial" w:cs="Arial"/>
                <w:lang w:eastAsia="cs-CZ"/>
              </w:rPr>
              <w:t>Zastoupen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7D0F" w:rsidRPr="005853A3" w:rsidRDefault="008B7D0F" w:rsidP="006274E5">
            <w:pPr>
              <w:spacing w:before="60" w:after="6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</w:p>
        </w:tc>
      </w:tr>
    </w:tbl>
    <w:p w:rsidR="008B7D0F" w:rsidRPr="005853A3" w:rsidRDefault="008B7D0F" w:rsidP="008B7D0F">
      <w:pPr>
        <w:spacing w:after="0" w:line="240" w:lineRule="auto"/>
        <w:jc w:val="both"/>
        <w:rPr>
          <w:rFonts w:ascii="Arial" w:eastAsia="Calibri" w:hAnsi="Arial" w:cs="Arial"/>
          <w:i/>
          <w:lang w:eastAsia="cs-CZ"/>
        </w:rPr>
      </w:pPr>
      <w:r w:rsidRPr="005853A3">
        <w:rPr>
          <w:rFonts w:ascii="Arial" w:eastAsia="Calibri" w:hAnsi="Arial" w:cs="Arial"/>
          <w:i/>
          <w:color w:val="000000" w:themeColor="text1"/>
          <w:lang w:eastAsia="cs-CZ"/>
        </w:rPr>
        <w:t>* V případě více poddodavatelů účastník tabulku zkopíruje dle potřeby</w:t>
      </w:r>
    </w:p>
    <w:p w:rsidR="008B7D0F" w:rsidRPr="005853A3" w:rsidRDefault="008B7D0F" w:rsidP="008B7D0F">
      <w:pPr>
        <w:spacing w:after="0" w:line="240" w:lineRule="auto"/>
        <w:jc w:val="both"/>
        <w:rPr>
          <w:rFonts w:ascii="Arial" w:eastAsia="Calibri" w:hAnsi="Arial" w:cs="Arial"/>
          <w:lang w:eastAsia="cs-CZ"/>
        </w:rPr>
      </w:pPr>
    </w:p>
    <w:p w:rsidR="008B7D0F" w:rsidRPr="005853A3" w:rsidRDefault="008B7D0F" w:rsidP="008B7D0F">
      <w:pPr>
        <w:spacing w:after="0" w:line="240" w:lineRule="auto"/>
        <w:jc w:val="both"/>
        <w:rPr>
          <w:rFonts w:ascii="Arial" w:eastAsia="Calibri" w:hAnsi="Arial" w:cs="Arial"/>
          <w:b/>
          <w:lang w:eastAsia="cs-CZ"/>
        </w:rPr>
      </w:pPr>
      <w:r w:rsidRPr="005853A3">
        <w:rPr>
          <w:rFonts w:ascii="Arial" w:eastAsia="Calibri" w:hAnsi="Arial" w:cs="Arial"/>
          <w:b/>
          <w:i/>
          <w:lang w:eastAsia="cs-CZ"/>
        </w:rPr>
        <w:t>Alternativně</w:t>
      </w:r>
      <w:r w:rsidRPr="005853A3">
        <w:rPr>
          <w:rFonts w:ascii="Arial" w:eastAsia="Calibri" w:hAnsi="Arial" w:cs="Arial"/>
          <w:b/>
          <w:lang w:eastAsia="cs-CZ"/>
        </w:rPr>
        <w:t>:</w:t>
      </w:r>
    </w:p>
    <w:p w:rsidR="008B7D0F" w:rsidRPr="005853A3" w:rsidRDefault="008B7D0F" w:rsidP="008B7D0F">
      <w:pPr>
        <w:spacing w:after="0" w:line="240" w:lineRule="auto"/>
        <w:jc w:val="both"/>
        <w:rPr>
          <w:rFonts w:ascii="Arial" w:eastAsia="Calibri" w:hAnsi="Arial" w:cs="Arial"/>
          <w:b/>
          <w:lang w:eastAsia="cs-CZ"/>
        </w:rPr>
      </w:pPr>
      <w:r w:rsidRPr="005853A3">
        <w:rPr>
          <w:rFonts w:ascii="Arial" w:eastAsia="Calibri" w:hAnsi="Arial" w:cs="Arial"/>
          <w:lang w:eastAsia="cs-CZ"/>
        </w:rPr>
        <w:t xml:space="preserve">Výše uvedený účastník tímto čestně prohlašuje, že na plnění uvedené veřejné zakázky se nebudou podílet </w:t>
      </w:r>
      <w:proofErr w:type="gramStart"/>
      <w:r w:rsidRPr="005853A3">
        <w:rPr>
          <w:rFonts w:ascii="Arial" w:eastAsia="Calibri" w:hAnsi="Arial" w:cs="Arial"/>
          <w:lang w:eastAsia="cs-CZ"/>
        </w:rPr>
        <w:t>poddodavatelé.</w:t>
      </w:r>
      <w:r w:rsidRPr="005853A3">
        <w:rPr>
          <w:rFonts w:ascii="Arial" w:eastAsia="Calibri" w:hAnsi="Arial" w:cs="Arial"/>
          <w:b/>
          <w:lang w:eastAsia="cs-CZ"/>
        </w:rPr>
        <w:t>*</w:t>
      </w:r>
      <w:proofErr w:type="gramEnd"/>
    </w:p>
    <w:p w:rsidR="008B7D0F" w:rsidRPr="005853A3" w:rsidRDefault="008B7D0F" w:rsidP="008B7D0F">
      <w:pPr>
        <w:spacing w:after="0" w:line="240" w:lineRule="auto"/>
        <w:jc w:val="both"/>
        <w:rPr>
          <w:rFonts w:ascii="Arial" w:eastAsia="Calibri" w:hAnsi="Arial" w:cs="Arial"/>
          <w:lang w:eastAsia="cs-CZ"/>
        </w:rPr>
      </w:pPr>
    </w:p>
    <w:p w:rsidR="008B7D0F" w:rsidRPr="005853A3" w:rsidRDefault="008B7D0F" w:rsidP="008B7D0F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highlight w:val="yellow"/>
        </w:rPr>
      </w:pPr>
    </w:p>
    <w:p w:rsidR="008B7D0F" w:rsidRPr="005853A3" w:rsidRDefault="008B7D0F" w:rsidP="008B7D0F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  <w:r w:rsidRPr="005853A3">
        <w:rPr>
          <w:highlight w:val="yellow"/>
        </w:rPr>
        <w:t>V ……… dne …… 2017</w:t>
      </w:r>
    </w:p>
    <w:p w:rsidR="008B7D0F" w:rsidRPr="005853A3" w:rsidRDefault="008B7D0F" w:rsidP="008B7D0F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p w:rsidR="008B7D0F" w:rsidRPr="005853A3" w:rsidRDefault="008B7D0F" w:rsidP="008B7D0F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p w:rsidR="008B7D0F" w:rsidRPr="005853A3" w:rsidRDefault="008B7D0F" w:rsidP="008B7D0F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p w:rsidR="008B7D0F" w:rsidRPr="005853A3" w:rsidRDefault="008B7D0F" w:rsidP="008B7D0F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p w:rsidR="008B7D0F" w:rsidRPr="005853A3" w:rsidRDefault="008B7D0F" w:rsidP="008B7D0F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  <w:r w:rsidRPr="005853A3">
        <w:t>……………….………………………………………………</w:t>
      </w:r>
    </w:p>
    <w:p w:rsidR="008B7D0F" w:rsidRPr="005853A3" w:rsidRDefault="008B7D0F" w:rsidP="008B7D0F">
      <w:pPr>
        <w:pStyle w:val="Obyejn"/>
        <w:rPr>
          <w:color w:val="auto"/>
        </w:rPr>
      </w:pPr>
      <w:r w:rsidRPr="005853A3">
        <w:rPr>
          <w:color w:val="auto"/>
          <w:highlight w:val="yellow"/>
        </w:rPr>
        <w:t>Jméno, funkce a podpis oprávněné osoby</w:t>
      </w:r>
    </w:p>
    <w:p w:rsidR="008B7D0F" w:rsidRPr="005853A3" w:rsidRDefault="008B7D0F" w:rsidP="008B7D0F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cs-CZ"/>
        </w:rPr>
      </w:pPr>
    </w:p>
    <w:p w:rsidR="008B7D0F" w:rsidRPr="005853A3" w:rsidRDefault="008B7D0F" w:rsidP="008B7D0F">
      <w:pPr>
        <w:suppressAutoHyphens/>
        <w:spacing w:line="240" w:lineRule="auto"/>
        <w:ind w:right="-2"/>
        <w:outlineLvl w:val="7"/>
        <w:rPr>
          <w:rFonts w:ascii="Arial" w:hAnsi="Arial" w:cs="Arial"/>
          <w:sz w:val="2"/>
          <w:szCs w:val="2"/>
        </w:rPr>
      </w:pPr>
      <w:r w:rsidRPr="005853A3">
        <w:rPr>
          <w:rFonts w:ascii="Arial" w:hAnsi="Arial" w:cs="Arial"/>
          <w:i/>
          <w:lang w:eastAsia="ar-SA"/>
        </w:rPr>
        <w:t>*</w:t>
      </w:r>
      <w:r w:rsidRPr="005853A3">
        <w:rPr>
          <w:rFonts w:ascii="Arial" w:eastAsia="Lucida Sans Unicode" w:hAnsi="Arial" w:cs="Arial"/>
          <w:bCs/>
          <w:i/>
        </w:rPr>
        <w:t xml:space="preserve"> Účastník vyplní toto prohlášení dle skutečnosti a nehodící se škrtne / vymaže.</w:t>
      </w:r>
    </w:p>
    <w:p w:rsidR="008B7D0F" w:rsidRPr="005853A3" w:rsidRDefault="008B7D0F" w:rsidP="008B7D0F">
      <w:pPr>
        <w:pStyle w:val="Obyejn"/>
        <w:rPr>
          <w:highlight w:val="yellow"/>
        </w:rPr>
      </w:pPr>
    </w:p>
    <w:p w:rsidR="008B7D0F" w:rsidRPr="005853A3" w:rsidRDefault="008B7D0F" w:rsidP="008B7D0F">
      <w:pPr>
        <w:pStyle w:val="Obyejn"/>
        <w:rPr>
          <w:sz w:val="2"/>
          <w:szCs w:val="2"/>
        </w:rPr>
      </w:pPr>
    </w:p>
    <w:p w:rsidR="00A523C8" w:rsidRPr="005853A3" w:rsidRDefault="00A523C8">
      <w:pPr>
        <w:rPr>
          <w:rFonts w:ascii="Arial" w:hAnsi="Arial" w:cs="Arial"/>
        </w:rPr>
      </w:pPr>
    </w:p>
    <w:sectPr w:rsidR="00A523C8" w:rsidRPr="005853A3" w:rsidSect="00320173">
      <w:headerReference w:type="first" r:id="rId11"/>
      <w:pgSz w:w="11906" w:h="16838"/>
      <w:pgMar w:top="1417" w:right="1417" w:bottom="1417" w:left="1417" w:header="45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3783" w:rsidRDefault="00623783" w:rsidP="008B7D0F">
      <w:pPr>
        <w:spacing w:after="0" w:line="240" w:lineRule="auto"/>
      </w:pPr>
      <w:r>
        <w:separator/>
      </w:r>
    </w:p>
  </w:endnote>
  <w:endnote w:type="continuationSeparator" w:id="0">
    <w:p w:rsidR="00623783" w:rsidRDefault="00623783" w:rsidP="008B7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D0F" w:rsidRPr="00E2124F" w:rsidRDefault="008B7D0F" w:rsidP="006255AD">
    <w:pPr>
      <w:tabs>
        <w:tab w:val="center" w:pos="8931"/>
      </w:tabs>
      <w:spacing w:after="0" w:line="240" w:lineRule="auto"/>
      <w:jc w:val="both"/>
      <w:rPr>
        <w:rFonts w:ascii="Arial" w:hAnsi="Arial" w:cs="Arial"/>
        <w:sz w:val="18"/>
        <w:szCs w:val="18"/>
      </w:rPr>
    </w:pPr>
    <w:r w:rsidRPr="006255AD">
      <w:rPr>
        <w:rFonts w:ascii="Calibri" w:eastAsia="Calibri" w:hAnsi="Calibri" w:cs="Times New Roman"/>
        <w:sz w:val="18"/>
        <w:lang w:val="en-US"/>
      </w:rPr>
      <w:tab/>
    </w:r>
    <w:r w:rsidRPr="00E2124F">
      <w:rPr>
        <w:rFonts w:ascii="Arial" w:eastAsia="Calibri" w:hAnsi="Arial" w:cs="Arial"/>
        <w:sz w:val="18"/>
        <w:szCs w:val="18"/>
        <w:lang w:val="en-US"/>
      </w:rPr>
      <w:t xml:space="preserve">str. </w:t>
    </w:r>
    <w:r w:rsidR="0045178D" w:rsidRPr="00E2124F">
      <w:rPr>
        <w:rFonts w:ascii="Arial" w:eastAsia="Calibri" w:hAnsi="Arial" w:cs="Arial"/>
        <w:sz w:val="18"/>
        <w:szCs w:val="18"/>
        <w:lang w:val="en-US"/>
      </w:rPr>
      <w:fldChar w:fldCharType="begin"/>
    </w:r>
    <w:r w:rsidRPr="00E2124F">
      <w:rPr>
        <w:rFonts w:ascii="Arial" w:eastAsia="Calibri" w:hAnsi="Arial" w:cs="Arial"/>
        <w:sz w:val="18"/>
        <w:szCs w:val="18"/>
        <w:lang w:val="en-US"/>
      </w:rPr>
      <w:instrText xml:space="preserve"> PAGE   \* MERGEFORMAT </w:instrText>
    </w:r>
    <w:r w:rsidR="0045178D" w:rsidRPr="00E2124F">
      <w:rPr>
        <w:rFonts w:ascii="Arial" w:eastAsia="Calibri" w:hAnsi="Arial" w:cs="Arial"/>
        <w:sz w:val="18"/>
        <w:szCs w:val="18"/>
        <w:lang w:val="en-US"/>
      </w:rPr>
      <w:fldChar w:fldCharType="separate"/>
    </w:r>
    <w:r w:rsidR="00CA7958">
      <w:rPr>
        <w:rFonts w:ascii="Arial" w:eastAsia="Calibri" w:hAnsi="Arial" w:cs="Arial"/>
        <w:noProof/>
        <w:sz w:val="18"/>
        <w:szCs w:val="18"/>
        <w:lang w:val="en-US"/>
      </w:rPr>
      <w:t>4</w:t>
    </w:r>
    <w:r w:rsidR="0045178D" w:rsidRPr="00E2124F">
      <w:rPr>
        <w:rFonts w:ascii="Arial" w:eastAsia="Calibri" w:hAnsi="Arial" w:cs="Arial"/>
        <w:sz w:val="18"/>
        <w:szCs w:val="18"/>
        <w:lang w:val="en-US"/>
      </w:rPr>
      <w:fldChar w:fldCharType="end"/>
    </w:r>
    <w:r w:rsidRPr="00E2124F">
      <w:rPr>
        <w:rFonts w:ascii="Arial" w:eastAsia="Calibri" w:hAnsi="Arial" w:cs="Arial"/>
        <w:sz w:val="18"/>
        <w:szCs w:val="18"/>
        <w:lang w:val="en-US"/>
      </w:rPr>
      <w:t xml:space="preserve"> z </w:t>
    </w:r>
    <w:fldSimple w:instr=" NUMPAGES   \* MERGEFORMAT ">
      <w:r w:rsidR="00CA7958" w:rsidRPr="00CA7958">
        <w:rPr>
          <w:rFonts w:ascii="Arial" w:eastAsia="Calibri" w:hAnsi="Arial" w:cs="Arial"/>
          <w:noProof/>
          <w:sz w:val="18"/>
          <w:szCs w:val="18"/>
          <w:lang w:val="en-US"/>
        </w:rPr>
        <w:t>4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D0F" w:rsidRPr="00530BA5" w:rsidRDefault="008B7D0F" w:rsidP="00530BA5">
    <w:pPr>
      <w:pStyle w:val="Zpat"/>
      <w:jc w:val="right"/>
    </w:pPr>
    <w:r w:rsidRPr="00E2124F">
      <w:rPr>
        <w:rFonts w:ascii="Arial" w:eastAsia="Calibri" w:hAnsi="Arial" w:cs="Arial"/>
        <w:sz w:val="18"/>
        <w:szCs w:val="18"/>
        <w:lang w:val="en-US"/>
      </w:rPr>
      <w:t xml:space="preserve">str. </w:t>
    </w:r>
    <w:r w:rsidR="0045178D" w:rsidRPr="00E2124F">
      <w:rPr>
        <w:rFonts w:ascii="Arial" w:eastAsia="Calibri" w:hAnsi="Arial" w:cs="Arial"/>
        <w:sz w:val="18"/>
        <w:szCs w:val="18"/>
        <w:lang w:val="en-US"/>
      </w:rPr>
      <w:fldChar w:fldCharType="begin"/>
    </w:r>
    <w:r w:rsidRPr="00E2124F">
      <w:rPr>
        <w:rFonts w:ascii="Arial" w:eastAsia="Calibri" w:hAnsi="Arial" w:cs="Arial"/>
        <w:sz w:val="18"/>
        <w:szCs w:val="18"/>
        <w:lang w:val="en-US"/>
      </w:rPr>
      <w:instrText xml:space="preserve"> PAGE   \* MERGEFORMAT </w:instrText>
    </w:r>
    <w:r w:rsidR="0045178D" w:rsidRPr="00E2124F">
      <w:rPr>
        <w:rFonts w:ascii="Arial" w:eastAsia="Calibri" w:hAnsi="Arial" w:cs="Arial"/>
        <w:sz w:val="18"/>
        <w:szCs w:val="18"/>
        <w:lang w:val="en-US"/>
      </w:rPr>
      <w:fldChar w:fldCharType="separate"/>
    </w:r>
    <w:r w:rsidR="00CA7958">
      <w:rPr>
        <w:rFonts w:ascii="Arial" w:eastAsia="Calibri" w:hAnsi="Arial" w:cs="Arial"/>
        <w:noProof/>
        <w:sz w:val="18"/>
        <w:szCs w:val="18"/>
        <w:lang w:val="en-US"/>
      </w:rPr>
      <w:t>3</w:t>
    </w:r>
    <w:r w:rsidR="0045178D" w:rsidRPr="00E2124F">
      <w:rPr>
        <w:rFonts w:ascii="Arial" w:eastAsia="Calibri" w:hAnsi="Arial" w:cs="Arial"/>
        <w:sz w:val="18"/>
        <w:szCs w:val="18"/>
        <w:lang w:val="en-US"/>
      </w:rPr>
      <w:fldChar w:fldCharType="end"/>
    </w:r>
    <w:r w:rsidRPr="00E2124F">
      <w:rPr>
        <w:rFonts w:ascii="Arial" w:eastAsia="Calibri" w:hAnsi="Arial" w:cs="Arial"/>
        <w:sz w:val="18"/>
        <w:szCs w:val="18"/>
        <w:lang w:val="en-US"/>
      </w:rPr>
      <w:t xml:space="preserve"> z </w:t>
    </w:r>
    <w:fldSimple w:instr=" NUMPAGES   \* MERGEFORMAT ">
      <w:r w:rsidR="00CA7958" w:rsidRPr="00CA7958">
        <w:rPr>
          <w:rFonts w:ascii="Arial" w:eastAsia="Calibri" w:hAnsi="Arial" w:cs="Arial"/>
          <w:noProof/>
          <w:sz w:val="18"/>
          <w:szCs w:val="18"/>
          <w:lang w:val="en-US"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3783" w:rsidRDefault="00623783" w:rsidP="008B7D0F">
      <w:pPr>
        <w:spacing w:after="0" w:line="240" w:lineRule="auto"/>
      </w:pPr>
      <w:r>
        <w:separator/>
      </w:r>
    </w:p>
  </w:footnote>
  <w:footnote w:type="continuationSeparator" w:id="0">
    <w:p w:rsidR="00623783" w:rsidRDefault="00623783" w:rsidP="008B7D0F">
      <w:pPr>
        <w:spacing w:after="0" w:line="240" w:lineRule="auto"/>
      </w:pPr>
      <w:r>
        <w:continuationSeparator/>
      </w:r>
    </w:p>
  </w:footnote>
  <w:footnote w:id="1">
    <w:p w:rsidR="008B7D0F" w:rsidRPr="00D46D98" w:rsidRDefault="008B7D0F" w:rsidP="008B7D0F">
      <w:pPr>
        <w:pStyle w:val="Textpoznpodarou"/>
        <w:rPr>
          <w:rFonts w:ascii="Arial" w:hAnsi="Arial" w:cs="Arial"/>
        </w:rPr>
      </w:pPr>
      <w:r w:rsidRPr="00D46D98">
        <w:rPr>
          <w:rStyle w:val="Znakapoznpodarou"/>
          <w:rFonts w:ascii="Arial" w:hAnsi="Arial" w:cs="Arial"/>
        </w:rPr>
        <w:footnoteRef/>
      </w:r>
      <w:r w:rsidRPr="00D46D98">
        <w:rPr>
          <w:rFonts w:ascii="Arial" w:hAnsi="Arial" w:cs="Arial"/>
        </w:rPr>
        <w:t xml:space="preserve"> Na e-</w:t>
      </w:r>
      <w:proofErr w:type="spellStart"/>
      <w:r w:rsidRPr="00D46D98">
        <w:rPr>
          <w:rFonts w:ascii="Arial" w:hAnsi="Arial" w:cs="Arial"/>
        </w:rPr>
        <w:t>mailovou</w:t>
      </w:r>
      <w:proofErr w:type="spellEnd"/>
      <w:r w:rsidRPr="00D46D98">
        <w:rPr>
          <w:rFonts w:ascii="Arial" w:hAnsi="Arial" w:cs="Arial"/>
        </w:rPr>
        <w:t xml:space="preserve"> adresu kontaktní osoby mohou být doručovány dokumenty výběrového řízení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011" w:rsidRDefault="00BC5A89" w:rsidP="003F1011">
    <w:pPr>
      <w:pStyle w:val="Zhlav"/>
    </w:pPr>
    <w:r>
      <w:rPr>
        <w:noProof/>
        <w:lang w:eastAsia="cs-CZ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33655</wp:posOffset>
          </wp:positionH>
          <wp:positionV relativeFrom="paragraph">
            <wp:posOffset>-50800</wp:posOffset>
          </wp:positionV>
          <wp:extent cx="2432050" cy="772160"/>
          <wp:effectExtent l="0" t="0" r="6350" b="8890"/>
          <wp:wrapSquare wrapText="bothSides"/>
          <wp:docPr id="20" name="Obrázek 4" descr="CZ_RO_B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Z_RO_B_C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32050" cy="772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F1011">
      <w:rPr>
        <w:noProof/>
        <w:lang w:eastAsia="cs-CZ"/>
      </w:rPr>
      <w:drawing>
        <wp:anchor distT="0" distB="0" distL="114300" distR="114300" simplePos="0" relativeHeight="251659264" behindDoc="0" locked="0" layoutInCell="0" allowOverlap="1">
          <wp:simplePos x="0" y="0"/>
          <wp:positionH relativeFrom="margin">
            <wp:posOffset>4962525</wp:posOffset>
          </wp:positionH>
          <wp:positionV relativeFrom="margin">
            <wp:posOffset>-781685</wp:posOffset>
          </wp:positionV>
          <wp:extent cx="700405" cy="768985"/>
          <wp:effectExtent l="0" t="0" r="4445" b="0"/>
          <wp:wrapSquare wrapText="bothSides"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68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8B7D0F" w:rsidRDefault="008B7D0F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011" w:rsidRDefault="00BC5A89" w:rsidP="003F1011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-169545</wp:posOffset>
          </wp:positionV>
          <wp:extent cx="2432050" cy="772160"/>
          <wp:effectExtent l="0" t="0" r="6350" b="8890"/>
          <wp:wrapSquare wrapText="bothSides"/>
          <wp:docPr id="23" name="Obrázek 4" descr="CZ_RO_B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Z_RO_B_C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32050" cy="772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F1011">
      <w:rPr>
        <w:noProof/>
        <w:lang w:eastAsia="cs-CZ"/>
      </w:rPr>
      <w:drawing>
        <wp:anchor distT="0" distB="0" distL="114300" distR="114300" simplePos="0" relativeHeight="251663360" behindDoc="0" locked="0" layoutInCell="0" allowOverlap="1">
          <wp:simplePos x="0" y="0"/>
          <wp:positionH relativeFrom="margin">
            <wp:posOffset>4962525</wp:posOffset>
          </wp:positionH>
          <wp:positionV relativeFrom="margin">
            <wp:posOffset>-781685</wp:posOffset>
          </wp:positionV>
          <wp:extent cx="700405" cy="768985"/>
          <wp:effectExtent l="0" t="0" r="4445" b="0"/>
          <wp:wrapSquare wrapText="bothSides"/>
          <wp:docPr id="22" name="Obrázek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68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3F1011" w:rsidRDefault="003F1011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011" w:rsidRDefault="00BC5A89" w:rsidP="003F1011">
    <w:pPr>
      <w:pStyle w:val="Zhlav"/>
    </w:pPr>
    <w:r>
      <w:rPr>
        <w:noProof/>
        <w:lang w:eastAsia="cs-CZ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-169545</wp:posOffset>
          </wp:positionV>
          <wp:extent cx="2432050" cy="772160"/>
          <wp:effectExtent l="0" t="0" r="6350" b="8890"/>
          <wp:wrapSquare wrapText="bothSides"/>
          <wp:docPr id="24" name="Obrázek 4" descr="CZ_RO_B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Z_RO_B_C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32050" cy="772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F1011">
      <w:rPr>
        <w:noProof/>
        <w:lang w:eastAsia="cs-CZ"/>
      </w:rPr>
      <w:drawing>
        <wp:anchor distT="0" distB="0" distL="114300" distR="114300" simplePos="0" relativeHeight="251661312" behindDoc="0" locked="0" layoutInCell="0" allowOverlap="1">
          <wp:simplePos x="0" y="0"/>
          <wp:positionH relativeFrom="margin">
            <wp:posOffset>4962525</wp:posOffset>
          </wp:positionH>
          <wp:positionV relativeFrom="margin">
            <wp:posOffset>-781685</wp:posOffset>
          </wp:positionV>
          <wp:extent cx="700405" cy="768985"/>
          <wp:effectExtent l="0" t="0" r="4445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68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8B7D0F" w:rsidRPr="00003C08" w:rsidRDefault="008B7D0F" w:rsidP="00003C0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15F8D"/>
    <w:multiLevelType w:val="multilevel"/>
    <w:tmpl w:val="4D041F5A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568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7A794837"/>
    <w:multiLevelType w:val="multilevel"/>
    <w:tmpl w:val="FA8C7F26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8B7D0F"/>
    <w:rsid w:val="00132534"/>
    <w:rsid w:val="00164595"/>
    <w:rsid w:val="0021346A"/>
    <w:rsid w:val="0035284A"/>
    <w:rsid w:val="003D7674"/>
    <w:rsid w:val="003F1011"/>
    <w:rsid w:val="0045178D"/>
    <w:rsid w:val="0048117F"/>
    <w:rsid w:val="004E1AE5"/>
    <w:rsid w:val="005853A3"/>
    <w:rsid w:val="005D4AB1"/>
    <w:rsid w:val="005F5630"/>
    <w:rsid w:val="00623783"/>
    <w:rsid w:val="006257E4"/>
    <w:rsid w:val="007C7308"/>
    <w:rsid w:val="008B7D0F"/>
    <w:rsid w:val="00915F23"/>
    <w:rsid w:val="00963E1A"/>
    <w:rsid w:val="0097694A"/>
    <w:rsid w:val="009952FE"/>
    <w:rsid w:val="00A523C8"/>
    <w:rsid w:val="00AD06E9"/>
    <w:rsid w:val="00AF1513"/>
    <w:rsid w:val="00B12402"/>
    <w:rsid w:val="00BC16E4"/>
    <w:rsid w:val="00BC5A89"/>
    <w:rsid w:val="00C42391"/>
    <w:rsid w:val="00CA7958"/>
    <w:rsid w:val="00D03D33"/>
    <w:rsid w:val="00D23FCE"/>
    <w:rsid w:val="00DE5D2E"/>
    <w:rsid w:val="00E205DB"/>
    <w:rsid w:val="00E32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8B7D0F"/>
    <w:pPr>
      <w:spacing w:after="200" w:line="276" w:lineRule="auto"/>
    </w:pPr>
  </w:style>
  <w:style w:type="paragraph" w:styleId="Nadpis1">
    <w:name w:val="heading 1"/>
    <w:basedOn w:val="Normln"/>
    <w:next w:val="Styl2"/>
    <w:link w:val="Nadpis1Char"/>
    <w:uiPriority w:val="99"/>
    <w:qFormat/>
    <w:rsid w:val="008B7D0F"/>
    <w:pPr>
      <w:keepNext/>
      <w:keepLines/>
      <w:numPr>
        <w:numId w:val="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8B7D0F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Calibri" w:cs="Times New Roman"/>
      <w:b/>
      <w:color w:val="1F497D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8B7D0F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B7D0F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B7D0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B7D0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B7D0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B7D0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B7D0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B7D0F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8B7D0F"/>
    <w:rPr>
      <w:rFonts w:eastAsia="Calibri" w:cs="Times New Roman"/>
      <w:b/>
      <w:color w:val="1F497D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B7D0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B7D0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B7D0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B7D0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B7D0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B7D0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B7D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Styl2">
    <w:name w:val="Styl2"/>
    <w:basedOn w:val="Bezmezer"/>
    <w:link w:val="Styl2Char"/>
    <w:uiPriority w:val="99"/>
    <w:qFormat/>
    <w:rsid w:val="008B7D0F"/>
    <w:pPr>
      <w:numPr>
        <w:ilvl w:val="2"/>
        <w:numId w:val="2"/>
      </w:numPr>
      <w:spacing w:before="120" w:after="120" w:line="276" w:lineRule="auto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locked/>
    <w:rsid w:val="008B7D0F"/>
    <w:rPr>
      <w:rFonts w:ascii="Arial" w:eastAsia="Calibri" w:hAnsi="Arial" w:cs="Arial"/>
      <w:lang w:eastAsia="cs-CZ"/>
    </w:rPr>
  </w:style>
  <w:style w:type="paragraph" w:styleId="Podtitul">
    <w:name w:val="Subtitle"/>
    <w:aliases w:val="Podstyl"/>
    <w:basedOn w:val="Normln"/>
    <w:next w:val="Normln"/>
    <w:link w:val="PodtitulChar"/>
    <w:uiPriority w:val="99"/>
    <w:qFormat/>
    <w:rsid w:val="008B7D0F"/>
    <w:pPr>
      <w:spacing w:before="120" w:after="120"/>
      <w:ind w:left="851"/>
      <w:jc w:val="both"/>
    </w:pPr>
    <w:rPr>
      <w:rFonts w:ascii="Arial" w:eastAsia="Calibri" w:hAnsi="Arial" w:cs="Arial"/>
    </w:rPr>
  </w:style>
  <w:style w:type="character" w:customStyle="1" w:styleId="PodtitulChar">
    <w:name w:val="Podtitul Char"/>
    <w:aliases w:val="Podstyl Char"/>
    <w:basedOn w:val="Standardnpsmoodstavce"/>
    <w:link w:val="Podtitul"/>
    <w:uiPriority w:val="99"/>
    <w:rsid w:val="008B7D0F"/>
    <w:rPr>
      <w:rFonts w:ascii="Arial" w:eastAsia="Calibri" w:hAnsi="Arial" w:cs="Arial"/>
    </w:rPr>
  </w:style>
  <w:style w:type="paragraph" w:customStyle="1" w:styleId="Psmena">
    <w:name w:val="Písmena"/>
    <w:link w:val="PsmenaChar"/>
    <w:uiPriority w:val="99"/>
    <w:qFormat/>
    <w:rsid w:val="008B7D0F"/>
    <w:pPr>
      <w:numPr>
        <w:ilvl w:val="3"/>
        <w:numId w:val="2"/>
      </w:numPr>
      <w:spacing w:after="0" w:line="276" w:lineRule="auto"/>
      <w:ind w:left="851"/>
      <w:jc w:val="both"/>
    </w:pPr>
    <w:rPr>
      <w:rFonts w:ascii="Arial" w:eastAsiaTheme="majorEastAsia" w:hAnsi="Arial" w:cs="Arial"/>
      <w:bCs/>
    </w:rPr>
  </w:style>
  <w:style w:type="character" w:customStyle="1" w:styleId="PsmenaChar">
    <w:name w:val="Písmena Char"/>
    <w:basedOn w:val="Standardnpsmoodstavce"/>
    <w:link w:val="Psmena"/>
    <w:rsid w:val="008B7D0F"/>
    <w:rPr>
      <w:rFonts w:ascii="Arial" w:eastAsiaTheme="majorEastAsia" w:hAnsi="Arial" w:cs="Arial"/>
      <w:bCs/>
    </w:rPr>
  </w:style>
  <w:style w:type="paragraph" w:styleId="Zhlav">
    <w:name w:val="header"/>
    <w:basedOn w:val="Normln"/>
    <w:link w:val="ZhlavChar"/>
    <w:uiPriority w:val="99"/>
    <w:unhideWhenUsed/>
    <w:rsid w:val="008B7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B7D0F"/>
  </w:style>
  <w:style w:type="paragraph" w:styleId="Zpat">
    <w:name w:val="footer"/>
    <w:basedOn w:val="Normln"/>
    <w:link w:val="ZpatChar"/>
    <w:uiPriority w:val="99"/>
    <w:unhideWhenUsed/>
    <w:rsid w:val="008B7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B7D0F"/>
  </w:style>
  <w:style w:type="table" w:styleId="Mkatabulky">
    <w:name w:val="Table Grid"/>
    <w:basedOn w:val="Normlntabulka"/>
    <w:rsid w:val="008B7D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byejn">
    <w:name w:val="Obyčejný"/>
    <w:basedOn w:val="Normln"/>
    <w:link w:val="ObyejnChar"/>
    <w:qFormat/>
    <w:rsid w:val="008B7D0F"/>
    <w:pPr>
      <w:spacing w:after="0" w:line="240" w:lineRule="auto"/>
    </w:pPr>
    <w:rPr>
      <w:rFonts w:ascii="Arial" w:eastAsia="Times New Roman" w:hAnsi="Arial" w:cs="Arial"/>
      <w:color w:val="1F497D"/>
      <w:sz w:val="24"/>
      <w:szCs w:val="24"/>
      <w:lang w:eastAsia="cs-CZ"/>
    </w:rPr>
  </w:style>
  <w:style w:type="character" w:customStyle="1" w:styleId="ObyejnChar">
    <w:name w:val="Obyčejný Char"/>
    <w:basedOn w:val="Nadpis2Char"/>
    <w:link w:val="Obyejn"/>
    <w:rsid w:val="008B7D0F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paragraph" w:customStyle="1" w:styleId="Nadpisrove2">
    <w:name w:val="Nadpis úroveň 2"/>
    <w:basedOn w:val="Nadpis2"/>
    <w:next w:val="Styl2"/>
    <w:qFormat/>
    <w:rsid w:val="008B7D0F"/>
    <w:pPr>
      <w:numPr>
        <w:numId w:val="2"/>
      </w:numPr>
    </w:pPr>
    <w:rPr>
      <w:rFonts w:ascii="Arial" w:hAnsi="Arial" w:cs="Arial"/>
      <w:smallCaps/>
      <w:color w:val="000000" w:themeColor="text1"/>
      <w:sz w:val="22"/>
      <w:szCs w:val="22"/>
    </w:rPr>
  </w:style>
  <w:style w:type="paragraph" w:customStyle="1" w:styleId="NadpisZD">
    <w:name w:val="Nadpis ZD"/>
    <w:basedOn w:val="Obyejn"/>
    <w:link w:val="NadpisZDChar"/>
    <w:qFormat/>
    <w:rsid w:val="008B7D0F"/>
    <w:rPr>
      <w:rFonts w:eastAsia="Calibri"/>
    </w:rPr>
  </w:style>
  <w:style w:type="character" w:customStyle="1" w:styleId="NadpisZDChar">
    <w:name w:val="Nadpis ZD Char"/>
    <w:basedOn w:val="ObyejnChar"/>
    <w:link w:val="NadpisZD"/>
    <w:rsid w:val="008B7D0F"/>
    <w:rPr>
      <w:rFonts w:ascii="Arial" w:eastAsia="Calibri" w:hAnsi="Arial" w:cs="Arial"/>
      <w:b w:val="0"/>
      <w:color w:val="1F497D"/>
      <w:sz w:val="24"/>
      <w:szCs w:val="24"/>
      <w:lang w:eastAsia="cs-CZ"/>
    </w:rPr>
  </w:style>
  <w:style w:type="paragraph" w:customStyle="1" w:styleId="Nadpisedit">
    <w:name w:val="Nadpis_edit"/>
    <w:basedOn w:val="Nadpis1"/>
    <w:link w:val="NadpiseditChar"/>
    <w:qFormat/>
    <w:rsid w:val="008B7D0F"/>
    <w:pPr>
      <w:numPr>
        <w:numId w:val="0"/>
      </w:numPr>
      <w:spacing w:before="0"/>
      <w:jc w:val="center"/>
    </w:pPr>
  </w:style>
  <w:style w:type="paragraph" w:customStyle="1" w:styleId="doplnuchaze">
    <w:name w:val="doplní uchazeč"/>
    <w:basedOn w:val="Normln"/>
    <w:link w:val="doplnuchazeChar"/>
    <w:rsid w:val="008B7D0F"/>
    <w:pPr>
      <w:spacing w:after="120" w:line="280" w:lineRule="exact"/>
      <w:jc w:val="center"/>
    </w:pPr>
    <w:rPr>
      <w:rFonts w:ascii="Calibri" w:eastAsia="Times New Roman" w:hAnsi="Calibri" w:cs="Times New Roman"/>
      <w:b/>
      <w:sz w:val="20"/>
      <w:szCs w:val="20"/>
      <w:lang w:eastAsia="cs-CZ"/>
    </w:rPr>
  </w:style>
  <w:style w:type="character" w:customStyle="1" w:styleId="NadpiseditChar">
    <w:name w:val="Nadpis_edit Char"/>
    <w:basedOn w:val="Nadpis1Char"/>
    <w:link w:val="Nadpisedit"/>
    <w:rsid w:val="008B7D0F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doplnuchazeChar">
    <w:name w:val="doplní uchazeč Char"/>
    <w:link w:val="doplnuchaze"/>
    <w:locked/>
    <w:rsid w:val="008B7D0F"/>
    <w:rPr>
      <w:rFonts w:ascii="Calibri" w:eastAsia="Times New Roman" w:hAnsi="Calibri" w:cs="Times New Roman"/>
      <w:b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B7D0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B7D0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B7D0F"/>
    <w:rPr>
      <w:vertAlign w:val="superscript"/>
    </w:rPr>
  </w:style>
  <w:style w:type="paragraph" w:customStyle="1" w:styleId="Styl11">
    <w:name w:val="Styl 1.1."/>
    <w:basedOn w:val="Normln"/>
    <w:link w:val="Styl11Char"/>
    <w:qFormat/>
    <w:rsid w:val="008B7D0F"/>
    <w:pPr>
      <w:tabs>
        <w:tab w:val="num" w:pos="3658"/>
      </w:tabs>
      <w:spacing w:before="120" w:after="120"/>
      <w:ind w:left="709" w:hanging="709"/>
      <w:jc w:val="both"/>
    </w:pPr>
    <w:rPr>
      <w:rFonts w:ascii="Arial" w:eastAsia="Calibri" w:hAnsi="Arial" w:cs="Arial"/>
      <w:sz w:val="20"/>
      <w:szCs w:val="20"/>
    </w:rPr>
  </w:style>
  <w:style w:type="character" w:customStyle="1" w:styleId="Styl11Char">
    <w:name w:val="Styl 1.1. Char"/>
    <w:basedOn w:val="Standardnpsmoodstavce"/>
    <w:link w:val="Styl11"/>
    <w:rsid w:val="008B7D0F"/>
    <w:rPr>
      <w:rFonts w:ascii="Arial" w:eastAsia="Calibri" w:hAnsi="Arial" w:cs="Arial"/>
      <w:sz w:val="20"/>
      <w:szCs w:val="20"/>
    </w:rPr>
  </w:style>
  <w:style w:type="table" w:customStyle="1" w:styleId="Mkatabulky1">
    <w:name w:val="Mřížka tabulky1"/>
    <w:basedOn w:val="Normlntabulka"/>
    <w:next w:val="Mkatabulky"/>
    <w:rsid w:val="008B7D0F"/>
    <w:pPr>
      <w:spacing w:after="0" w:line="240" w:lineRule="auto"/>
    </w:pPr>
    <w:rPr>
      <w:rFonts w:ascii="Calibri" w:eastAsia="Calibri" w:hAnsi="Calibri" w:cs="Times New Roman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8B7D0F"/>
    <w:pPr>
      <w:spacing w:after="0" w:line="240" w:lineRule="auto"/>
    </w:pPr>
  </w:style>
  <w:style w:type="paragraph" w:customStyle="1" w:styleId="Default">
    <w:name w:val="Default"/>
    <w:rsid w:val="00963E1A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5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5F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454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Matějková</dc:creator>
  <cp:lastModifiedBy>merclova</cp:lastModifiedBy>
  <cp:revision>3</cp:revision>
  <dcterms:created xsi:type="dcterms:W3CDTF">2017-05-08T17:43:00Z</dcterms:created>
  <dcterms:modified xsi:type="dcterms:W3CDTF">2017-05-17T07:40:00Z</dcterms:modified>
</cp:coreProperties>
</file>