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63" w:rsidRDefault="00465E63" w:rsidP="00CA19AE">
      <w:pPr>
        <w:pStyle w:val="Nadpis2"/>
        <w:spacing w:after="120"/>
        <w:jc w:val="center"/>
        <w:rPr>
          <w:rFonts w:ascii="Arial" w:hAnsi="Arial" w:cs="Arial"/>
          <w:sz w:val="32"/>
          <w:szCs w:val="32"/>
        </w:rPr>
      </w:pPr>
    </w:p>
    <w:p w:rsidR="00465E63" w:rsidRDefault="00465E63" w:rsidP="005926A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 xml:space="preserve">Příloha č. 5 </w:t>
      </w:r>
      <w:r w:rsidRPr="00465E63">
        <w:rPr>
          <w:rFonts w:ascii="Arial" w:hAnsi="Arial" w:cs="Arial"/>
          <w:sz w:val="22"/>
          <w:szCs w:val="22"/>
        </w:rPr>
        <w:t>Zadávací dokumentace –</w:t>
      </w:r>
      <w:r w:rsidR="00CC5C68">
        <w:rPr>
          <w:rFonts w:ascii="Arial" w:hAnsi="Arial" w:cs="Arial"/>
          <w:sz w:val="22"/>
          <w:szCs w:val="22"/>
        </w:rPr>
        <w:t xml:space="preserve"> </w:t>
      </w:r>
      <w:r w:rsidR="008D6195">
        <w:rPr>
          <w:rFonts w:ascii="Arial" w:hAnsi="Arial" w:cs="Arial"/>
          <w:sz w:val="22"/>
          <w:szCs w:val="22"/>
        </w:rPr>
        <w:t>S</w:t>
      </w:r>
      <w:r w:rsidRPr="00465E63">
        <w:rPr>
          <w:rFonts w:ascii="Arial" w:hAnsi="Arial" w:cs="Arial"/>
          <w:sz w:val="22"/>
          <w:szCs w:val="22"/>
        </w:rPr>
        <w:t>mlouv</w:t>
      </w:r>
      <w:r w:rsidR="008D6195">
        <w:rPr>
          <w:rFonts w:ascii="Arial" w:hAnsi="Arial" w:cs="Arial"/>
          <w:sz w:val="22"/>
          <w:szCs w:val="22"/>
        </w:rPr>
        <w:t>a</w:t>
      </w:r>
    </w:p>
    <w:p w:rsidR="008D6195" w:rsidRDefault="008D6195" w:rsidP="00D33D56">
      <w:pPr>
        <w:jc w:val="center"/>
        <w:rPr>
          <w:rFonts w:ascii="Arial" w:hAnsi="Arial" w:cs="Arial"/>
          <w:sz w:val="32"/>
          <w:szCs w:val="32"/>
        </w:rPr>
      </w:pPr>
    </w:p>
    <w:p w:rsidR="00A628A1" w:rsidRPr="0058785A" w:rsidRDefault="00D773D8" w:rsidP="00CA19AE">
      <w:pPr>
        <w:pStyle w:val="Nadpis2"/>
        <w:spacing w:after="120"/>
        <w:jc w:val="center"/>
        <w:rPr>
          <w:rFonts w:ascii="Arial" w:hAnsi="Arial" w:cs="Arial"/>
          <w:sz w:val="32"/>
          <w:szCs w:val="32"/>
        </w:rPr>
      </w:pPr>
      <w:r w:rsidRPr="0058785A">
        <w:rPr>
          <w:rFonts w:ascii="Arial" w:hAnsi="Arial" w:cs="Arial"/>
          <w:sz w:val="32"/>
          <w:szCs w:val="32"/>
        </w:rPr>
        <w:t>Smlouva</w:t>
      </w:r>
      <w:r w:rsidR="008D6195">
        <w:rPr>
          <w:rFonts w:ascii="Arial" w:hAnsi="Arial" w:cs="Arial"/>
          <w:sz w:val="32"/>
          <w:szCs w:val="32"/>
        </w:rPr>
        <w:t xml:space="preserve"> o</w:t>
      </w:r>
      <w:r w:rsidRPr="0058785A">
        <w:rPr>
          <w:rFonts w:ascii="Arial" w:hAnsi="Arial" w:cs="Arial"/>
          <w:sz w:val="32"/>
          <w:szCs w:val="32"/>
        </w:rPr>
        <w:t xml:space="preserve"> </w:t>
      </w:r>
      <w:r w:rsidR="00122043">
        <w:rPr>
          <w:rFonts w:ascii="Arial" w:hAnsi="Arial" w:cs="Arial"/>
          <w:sz w:val="32"/>
          <w:szCs w:val="32"/>
        </w:rPr>
        <w:t>zajištěn</w:t>
      </w:r>
      <w:r w:rsidR="001C73A6">
        <w:rPr>
          <w:rFonts w:ascii="Arial" w:hAnsi="Arial" w:cs="Arial"/>
          <w:sz w:val="32"/>
          <w:szCs w:val="32"/>
        </w:rPr>
        <w:t xml:space="preserve">í následné péče </w:t>
      </w:r>
      <w:r w:rsidR="00D81DA3">
        <w:rPr>
          <w:rFonts w:ascii="Arial" w:hAnsi="Arial" w:cs="Arial"/>
          <w:sz w:val="32"/>
          <w:szCs w:val="32"/>
        </w:rPr>
        <w:t xml:space="preserve">prvku </w:t>
      </w:r>
      <w:r w:rsidR="00235097">
        <w:rPr>
          <w:rFonts w:ascii="Arial" w:hAnsi="Arial" w:cs="Arial"/>
          <w:sz w:val="32"/>
          <w:szCs w:val="32"/>
        </w:rPr>
        <w:t xml:space="preserve">ÚSES v lokalitě </w:t>
      </w:r>
      <w:proofErr w:type="spellStart"/>
      <w:r w:rsidR="00235097">
        <w:rPr>
          <w:rFonts w:ascii="Arial" w:hAnsi="Arial" w:cs="Arial"/>
          <w:sz w:val="32"/>
          <w:szCs w:val="32"/>
        </w:rPr>
        <w:t>Puštor</w:t>
      </w:r>
      <w:proofErr w:type="spellEnd"/>
      <w:r w:rsidR="00235097">
        <w:rPr>
          <w:rFonts w:ascii="Arial" w:hAnsi="Arial" w:cs="Arial"/>
          <w:sz w:val="32"/>
          <w:szCs w:val="32"/>
        </w:rPr>
        <w:t xml:space="preserve"> - Zlámaniny</w:t>
      </w:r>
    </w:p>
    <w:p w:rsidR="004D2101" w:rsidRPr="00122043" w:rsidRDefault="00E919B6" w:rsidP="00E919B6">
      <w:pPr>
        <w:jc w:val="center"/>
        <w:rPr>
          <w:rFonts w:ascii="Arial" w:hAnsi="Arial" w:cs="Arial"/>
          <w:sz w:val="22"/>
          <w:szCs w:val="22"/>
        </w:rPr>
      </w:pPr>
      <w:r w:rsidRPr="00122043">
        <w:rPr>
          <w:rFonts w:ascii="Arial" w:hAnsi="Arial" w:cs="Arial"/>
          <w:sz w:val="22"/>
          <w:szCs w:val="22"/>
        </w:rPr>
        <w:t>u</w:t>
      </w:r>
      <w:r w:rsidR="00D773D8" w:rsidRPr="00122043">
        <w:rPr>
          <w:rFonts w:ascii="Arial" w:hAnsi="Arial" w:cs="Arial"/>
          <w:sz w:val="22"/>
          <w:szCs w:val="22"/>
        </w:rPr>
        <w:t xml:space="preserve">zavřená </w:t>
      </w:r>
      <w:r w:rsidR="00235097">
        <w:rPr>
          <w:rFonts w:ascii="Arial" w:hAnsi="Arial" w:cs="Arial"/>
          <w:sz w:val="22"/>
          <w:szCs w:val="22"/>
        </w:rPr>
        <w:t>ve smyslu</w:t>
      </w:r>
      <w:r w:rsidR="00235097" w:rsidRPr="00122043">
        <w:rPr>
          <w:rFonts w:ascii="Arial" w:hAnsi="Arial" w:cs="Arial"/>
          <w:sz w:val="22"/>
          <w:szCs w:val="22"/>
        </w:rPr>
        <w:t xml:space="preserve"> </w:t>
      </w:r>
      <w:r w:rsidR="00D773D8" w:rsidRPr="00122043">
        <w:rPr>
          <w:rFonts w:ascii="Arial" w:hAnsi="Arial" w:cs="Arial"/>
          <w:sz w:val="22"/>
          <w:szCs w:val="22"/>
        </w:rPr>
        <w:t xml:space="preserve">ustanovení </w:t>
      </w:r>
      <w:r w:rsidR="004D2101" w:rsidRPr="00122043">
        <w:rPr>
          <w:rFonts w:ascii="Arial" w:hAnsi="Arial" w:cs="Arial"/>
          <w:sz w:val="22"/>
          <w:szCs w:val="22"/>
        </w:rPr>
        <w:t xml:space="preserve">§ </w:t>
      </w:r>
      <w:r w:rsidR="00122043" w:rsidRPr="00122043">
        <w:rPr>
          <w:rFonts w:ascii="Arial" w:hAnsi="Arial" w:cs="Arial"/>
          <w:sz w:val="22"/>
          <w:szCs w:val="22"/>
        </w:rPr>
        <w:t>1746 odst. 2.</w:t>
      </w:r>
      <w:r w:rsidR="004D2101" w:rsidRPr="00122043">
        <w:rPr>
          <w:rFonts w:ascii="Arial" w:hAnsi="Arial" w:cs="Arial"/>
          <w:sz w:val="22"/>
          <w:szCs w:val="22"/>
        </w:rPr>
        <w:t xml:space="preserve"> zákona č. </w:t>
      </w:r>
      <w:r w:rsidR="00A348C2" w:rsidRPr="00122043">
        <w:rPr>
          <w:rFonts w:ascii="Arial" w:hAnsi="Arial" w:cs="Arial"/>
          <w:sz w:val="22"/>
          <w:szCs w:val="22"/>
        </w:rPr>
        <w:t>89</w:t>
      </w:r>
      <w:r w:rsidR="004D2101" w:rsidRPr="00122043">
        <w:rPr>
          <w:rFonts w:ascii="Arial" w:hAnsi="Arial" w:cs="Arial"/>
          <w:sz w:val="22"/>
          <w:szCs w:val="22"/>
        </w:rPr>
        <w:t>/</w:t>
      </w:r>
      <w:r w:rsidR="00A348C2" w:rsidRPr="00122043">
        <w:rPr>
          <w:rFonts w:ascii="Arial" w:hAnsi="Arial" w:cs="Arial"/>
          <w:sz w:val="22"/>
          <w:szCs w:val="22"/>
        </w:rPr>
        <w:t>201</w:t>
      </w:r>
      <w:r w:rsidR="00CE6029" w:rsidRPr="00122043">
        <w:rPr>
          <w:rFonts w:ascii="Arial" w:hAnsi="Arial" w:cs="Arial"/>
          <w:sz w:val="22"/>
          <w:szCs w:val="22"/>
        </w:rPr>
        <w:t>2</w:t>
      </w:r>
      <w:r w:rsidR="004D2101" w:rsidRPr="00122043">
        <w:rPr>
          <w:rFonts w:ascii="Arial" w:hAnsi="Arial" w:cs="Arial"/>
          <w:sz w:val="22"/>
          <w:szCs w:val="22"/>
        </w:rPr>
        <w:t xml:space="preserve"> Sb., </w:t>
      </w:r>
      <w:r w:rsidR="00A348C2" w:rsidRPr="00122043">
        <w:rPr>
          <w:rFonts w:ascii="Arial" w:hAnsi="Arial" w:cs="Arial"/>
          <w:sz w:val="22"/>
          <w:szCs w:val="22"/>
        </w:rPr>
        <w:t>občanský</w:t>
      </w:r>
      <w:r w:rsidR="004D2101" w:rsidRPr="00122043">
        <w:rPr>
          <w:rFonts w:ascii="Arial" w:hAnsi="Arial" w:cs="Arial"/>
          <w:sz w:val="22"/>
          <w:szCs w:val="22"/>
        </w:rPr>
        <w:t xml:space="preserve"> zákoník</w:t>
      </w:r>
    </w:p>
    <w:p w:rsidR="00D773D8" w:rsidRPr="00122043" w:rsidRDefault="004D2101" w:rsidP="00E919B6">
      <w:pPr>
        <w:jc w:val="center"/>
        <w:rPr>
          <w:rFonts w:ascii="Arial" w:hAnsi="Arial" w:cs="Arial"/>
          <w:sz w:val="22"/>
          <w:szCs w:val="22"/>
        </w:rPr>
      </w:pPr>
      <w:r w:rsidRPr="00122043">
        <w:rPr>
          <w:rFonts w:ascii="Arial" w:hAnsi="Arial" w:cs="Arial"/>
          <w:sz w:val="22"/>
          <w:szCs w:val="22"/>
        </w:rPr>
        <w:t xml:space="preserve"> v </w:t>
      </w:r>
      <w:r w:rsidR="00A348C2" w:rsidRPr="00122043">
        <w:rPr>
          <w:rFonts w:ascii="Arial" w:hAnsi="Arial" w:cs="Arial"/>
          <w:sz w:val="22"/>
          <w:szCs w:val="22"/>
        </w:rPr>
        <w:t xml:space="preserve">platném </w:t>
      </w:r>
      <w:r w:rsidR="00887486" w:rsidRPr="00122043">
        <w:rPr>
          <w:rFonts w:ascii="Arial" w:hAnsi="Arial" w:cs="Arial"/>
          <w:sz w:val="22"/>
          <w:szCs w:val="22"/>
        </w:rPr>
        <w:t>znění</w:t>
      </w:r>
      <w:r w:rsidR="00CE6029" w:rsidRPr="00122043">
        <w:rPr>
          <w:rFonts w:ascii="Arial" w:hAnsi="Arial" w:cs="Arial"/>
          <w:sz w:val="22"/>
          <w:szCs w:val="22"/>
        </w:rPr>
        <w:t>,</w:t>
      </w:r>
      <w:r w:rsidR="00887486" w:rsidRPr="00122043">
        <w:rPr>
          <w:rFonts w:ascii="Arial" w:hAnsi="Arial" w:cs="Arial"/>
          <w:sz w:val="22"/>
          <w:szCs w:val="22"/>
        </w:rPr>
        <w:t xml:space="preserve"> </w:t>
      </w:r>
      <w:r w:rsidR="00D773D8" w:rsidRPr="00122043">
        <w:rPr>
          <w:rFonts w:ascii="Arial" w:hAnsi="Arial" w:cs="Arial"/>
          <w:sz w:val="22"/>
          <w:szCs w:val="22"/>
        </w:rPr>
        <w:t>mezi smluvními stranami:</w:t>
      </w:r>
    </w:p>
    <w:p w:rsidR="00D773D8" w:rsidRPr="00122043" w:rsidRDefault="00D773D8">
      <w:pPr>
        <w:rPr>
          <w:rFonts w:ascii="Arial" w:hAnsi="Arial" w:cs="Arial"/>
          <w:sz w:val="22"/>
          <w:szCs w:val="22"/>
        </w:rPr>
      </w:pPr>
    </w:p>
    <w:p w:rsidR="00122043" w:rsidRDefault="00742554" w:rsidP="009655DE">
      <w:pPr>
        <w:tabs>
          <w:tab w:val="left" w:pos="1560"/>
        </w:tabs>
        <w:rPr>
          <w:rFonts w:ascii="Arial" w:hAnsi="Arial" w:cs="Arial"/>
          <w:b/>
          <w:sz w:val="22"/>
          <w:szCs w:val="22"/>
        </w:rPr>
      </w:pPr>
      <w:r w:rsidRPr="00CE6029">
        <w:rPr>
          <w:rFonts w:ascii="Arial" w:hAnsi="Arial" w:cs="Arial"/>
          <w:b/>
          <w:sz w:val="22"/>
          <w:szCs w:val="22"/>
        </w:rPr>
        <w:t>Město Šlapanice</w:t>
      </w:r>
      <w:r w:rsidR="00C2251B" w:rsidRPr="00CE6029">
        <w:rPr>
          <w:rFonts w:ascii="Arial" w:hAnsi="Arial" w:cs="Arial"/>
          <w:b/>
          <w:sz w:val="22"/>
          <w:szCs w:val="22"/>
        </w:rPr>
        <w:t xml:space="preserve">    </w:t>
      </w:r>
    </w:p>
    <w:p w:rsidR="00D773D8" w:rsidRPr="00122043" w:rsidRDefault="00122043" w:rsidP="009655DE">
      <w:pPr>
        <w:tabs>
          <w:tab w:val="left" w:pos="1560"/>
        </w:tabs>
        <w:rPr>
          <w:rFonts w:ascii="Arial" w:hAnsi="Arial" w:cs="Arial"/>
          <w:b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>s</w:t>
      </w:r>
      <w:r w:rsidRPr="0023509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sídlem </w:t>
      </w:r>
      <w:r w:rsidR="00E919B6" w:rsidRPr="00CE6029">
        <w:rPr>
          <w:rFonts w:ascii="Arial" w:hAnsi="Arial" w:cs="Arial"/>
          <w:sz w:val="22"/>
          <w:szCs w:val="22"/>
        </w:rPr>
        <w:t>Masarykovo nám</w:t>
      </w:r>
      <w:r w:rsidR="00AD04C5">
        <w:rPr>
          <w:rFonts w:ascii="Arial" w:hAnsi="Arial" w:cs="Arial"/>
          <w:sz w:val="22"/>
          <w:szCs w:val="22"/>
        </w:rPr>
        <w:t>ěstí</w:t>
      </w:r>
      <w:r w:rsidR="00E919B6" w:rsidRPr="00CE6029">
        <w:rPr>
          <w:rFonts w:ascii="Arial" w:hAnsi="Arial" w:cs="Arial"/>
          <w:sz w:val="22"/>
          <w:szCs w:val="22"/>
        </w:rPr>
        <w:t xml:space="preserve"> </w:t>
      </w:r>
      <w:r w:rsidR="000B6845" w:rsidRPr="00CE6029">
        <w:rPr>
          <w:rFonts w:ascii="Arial" w:hAnsi="Arial" w:cs="Arial"/>
          <w:sz w:val="22"/>
          <w:szCs w:val="22"/>
        </w:rPr>
        <w:t>100/</w:t>
      </w:r>
      <w:r w:rsidR="00E919B6" w:rsidRPr="00CE6029">
        <w:rPr>
          <w:rFonts w:ascii="Arial" w:hAnsi="Arial" w:cs="Arial"/>
          <w:sz w:val="22"/>
          <w:szCs w:val="22"/>
        </w:rPr>
        <w:t>7, 664 51 Šlapanice</w:t>
      </w:r>
      <w:r w:rsidR="00C2251B" w:rsidRPr="00CE6029">
        <w:rPr>
          <w:rFonts w:ascii="Arial" w:hAnsi="Arial" w:cs="Arial"/>
          <w:sz w:val="22"/>
          <w:szCs w:val="22"/>
        </w:rPr>
        <w:t xml:space="preserve">   </w:t>
      </w:r>
      <w:r w:rsidR="00D773D8" w:rsidRPr="00CE6029">
        <w:rPr>
          <w:rFonts w:ascii="Arial" w:hAnsi="Arial" w:cs="Arial"/>
          <w:sz w:val="22"/>
          <w:szCs w:val="22"/>
        </w:rPr>
        <w:t xml:space="preserve">                           </w:t>
      </w:r>
    </w:p>
    <w:p w:rsidR="00E919B6" w:rsidRPr="00CE6029" w:rsidRDefault="00E919B6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CE6029">
        <w:rPr>
          <w:rFonts w:ascii="Arial" w:hAnsi="Arial" w:cs="Arial"/>
          <w:sz w:val="22"/>
          <w:szCs w:val="22"/>
        </w:rPr>
        <w:t>zastoupené starost</w:t>
      </w:r>
      <w:r w:rsidR="003A2713">
        <w:rPr>
          <w:rFonts w:ascii="Arial" w:hAnsi="Arial" w:cs="Arial"/>
          <w:sz w:val="22"/>
          <w:szCs w:val="22"/>
        </w:rPr>
        <w:t>k</w:t>
      </w:r>
      <w:r w:rsidRPr="00CE6029">
        <w:rPr>
          <w:rFonts w:ascii="Arial" w:hAnsi="Arial" w:cs="Arial"/>
          <w:sz w:val="22"/>
          <w:szCs w:val="22"/>
        </w:rPr>
        <w:t>ou</w:t>
      </w:r>
      <w:r w:rsidR="003A2713">
        <w:rPr>
          <w:rFonts w:ascii="Arial" w:hAnsi="Arial" w:cs="Arial"/>
          <w:sz w:val="22"/>
          <w:szCs w:val="22"/>
        </w:rPr>
        <w:t xml:space="preserve"> Mgr. Michaelou Trněnou</w:t>
      </w:r>
    </w:p>
    <w:p w:rsidR="009655DE" w:rsidRDefault="00D773D8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CE6029">
        <w:rPr>
          <w:rFonts w:ascii="Arial" w:hAnsi="Arial" w:cs="Arial"/>
          <w:sz w:val="22"/>
          <w:szCs w:val="22"/>
        </w:rPr>
        <w:t>IČ</w:t>
      </w:r>
      <w:r w:rsidR="0024722C">
        <w:rPr>
          <w:rFonts w:ascii="Arial" w:hAnsi="Arial" w:cs="Arial"/>
          <w:sz w:val="22"/>
          <w:szCs w:val="22"/>
        </w:rPr>
        <w:t>O</w:t>
      </w:r>
      <w:r w:rsidR="00122043">
        <w:rPr>
          <w:rFonts w:ascii="Arial" w:hAnsi="Arial" w:cs="Arial"/>
          <w:sz w:val="22"/>
          <w:szCs w:val="22"/>
        </w:rPr>
        <w:t xml:space="preserve">: </w:t>
      </w:r>
      <w:r w:rsidR="00E919B6" w:rsidRPr="00CE6029">
        <w:rPr>
          <w:rFonts w:ascii="Arial" w:hAnsi="Arial" w:cs="Arial"/>
          <w:sz w:val="22"/>
          <w:szCs w:val="22"/>
        </w:rPr>
        <w:t>00282651</w:t>
      </w:r>
    </w:p>
    <w:p w:rsidR="00D773D8" w:rsidRPr="00CE6029" w:rsidRDefault="00AD04C5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DIČ: CZ00282651 </w:t>
      </w:r>
    </w:p>
    <w:p w:rsidR="00D773D8" w:rsidRDefault="00122043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Bankovní spojení: Komerční banka a.s., </w:t>
      </w:r>
      <w:r w:rsidR="00E919B6" w:rsidRPr="00CE6029">
        <w:rPr>
          <w:rFonts w:ascii="Arial" w:hAnsi="Arial" w:cs="Arial"/>
          <w:sz w:val="22"/>
          <w:szCs w:val="22"/>
        </w:rPr>
        <w:t>č.</w:t>
      </w:r>
      <w:r w:rsidR="00826A2F" w:rsidRPr="00CE602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19B6" w:rsidRPr="00CE6029">
        <w:rPr>
          <w:rFonts w:ascii="Arial" w:hAnsi="Arial" w:cs="Arial"/>
          <w:sz w:val="22"/>
          <w:szCs w:val="22"/>
        </w:rPr>
        <w:t>ú.</w:t>
      </w:r>
      <w:proofErr w:type="spellEnd"/>
      <w:r w:rsidR="009655D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E919B6" w:rsidRPr="00CE6029">
        <w:rPr>
          <w:rFonts w:ascii="Arial" w:hAnsi="Arial" w:cs="Arial"/>
          <w:sz w:val="22"/>
          <w:szCs w:val="22"/>
        </w:rPr>
        <w:t>23122641/0100</w:t>
      </w:r>
    </w:p>
    <w:p w:rsidR="00122043" w:rsidRDefault="00122043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E6029">
        <w:rPr>
          <w:rFonts w:ascii="Arial" w:hAnsi="Arial" w:cs="Arial"/>
          <w:sz w:val="22"/>
          <w:szCs w:val="22"/>
        </w:rPr>
        <w:t>bjednatel</w:t>
      </w:r>
    </w:p>
    <w:p w:rsidR="00122043" w:rsidRDefault="00122043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122043" w:rsidRPr="00CE6029" w:rsidRDefault="00122043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D773D8" w:rsidRPr="00CE6029" w:rsidRDefault="00D773D8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CE6029">
        <w:rPr>
          <w:rFonts w:ascii="Arial" w:hAnsi="Arial" w:cs="Arial"/>
          <w:sz w:val="22"/>
          <w:szCs w:val="22"/>
        </w:rPr>
        <w:t xml:space="preserve">                       </w:t>
      </w:r>
    </w:p>
    <w:p w:rsidR="00893AB2" w:rsidRDefault="000C65FA" w:rsidP="009655DE">
      <w:pPr>
        <w:tabs>
          <w:tab w:val="left" w:pos="1560"/>
        </w:tabs>
        <w:rPr>
          <w:rFonts w:ascii="Arial" w:hAnsi="Arial" w:cs="Arial"/>
          <w:b/>
          <w:sz w:val="22"/>
          <w:szCs w:val="22"/>
        </w:rPr>
      </w:pPr>
      <w:r w:rsidRPr="00EC76C1">
        <w:rPr>
          <w:rFonts w:ascii="Arial" w:hAnsi="Arial" w:cs="Arial"/>
          <w:b/>
          <w:sz w:val="22"/>
          <w:szCs w:val="22"/>
          <w:highlight w:val="yellow"/>
        </w:rPr>
        <w:t>…………………………..</w:t>
      </w:r>
    </w:p>
    <w:p w:rsidR="00DB1684" w:rsidRPr="005926A1" w:rsidRDefault="00122043" w:rsidP="009655DE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 xml:space="preserve">se sídlem </w:t>
      </w:r>
      <w:r w:rsidR="000C65FA" w:rsidRPr="005926A1">
        <w:rPr>
          <w:rFonts w:ascii="Arial" w:hAnsi="Arial" w:cs="Arial"/>
          <w:sz w:val="22"/>
          <w:szCs w:val="22"/>
          <w:highlight w:val="yellow"/>
        </w:rPr>
        <w:t>…………………….</w:t>
      </w:r>
      <w:r w:rsidR="00893AB2" w:rsidRPr="005926A1">
        <w:rPr>
          <w:rFonts w:ascii="Arial" w:hAnsi="Arial" w:cs="Arial"/>
          <w:sz w:val="22"/>
          <w:szCs w:val="22"/>
        </w:rPr>
        <w:t xml:space="preserve"> </w:t>
      </w:r>
    </w:p>
    <w:p w:rsidR="00DB1684" w:rsidRPr="005926A1" w:rsidRDefault="00386684" w:rsidP="00122043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>zapsaný</w:t>
      </w:r>
      <w:r w:rsidR="00220739" w:rsidRPr="005926A1">
        <w:rPr>
          <w:rFonts w:ascii="Arial" w:hAnsi="Arial" w:cs="Arial"/>
          <w:sz w:val="22"/>
          <w:szCs w:val="22"/>
        </w:rPr>
        <w:t xml:space="preserve"> v obchodním rej</w:t>
      </w:r>
      <w:r w:rsidR="004F649A" w:rsidRPr="005926A1">
        <w:rPr>
          <w:rFonts w:ascii="Arial" w:hAnsi="Arial" w:cs="Arial"/>
          <w:sz w:val="22"/>
          <w:szCs w:val="22"/>
        </w:rPr>
        <w:t>s</w:t>
      </w:r>
      <w:r w:rsidR="00220739" w:rsidRPr="005926A1">
        <w:rPr>
          <w:rFonts w:ascii="Arial" w:hAnsi="Arial" w:cs="Arial"/>
          <w:sz w:val="22"/>
          <w:szCs w:val="22"/>
        </w:rPr>
        <w:t>tříku vedeném</w:t>
      </w:r>
      <w:r w:rsidRPr="005926A1">
        <w:rPr>
          <w:rFonts w:ascii="Arial" w:hAnsi="Arial" w:cs="Arial"/>
          <w:sz w:val="22"/>
          <w:szCs w:val="22"/>
        </w:rPr>
        <w:t xml:space="preserve"> </w:t>
      </w:r>
      <w:r w:rsidR="00590A51" w:rsidRPr="005926A1">
        <w:rPr>
          <w:rFonts w:ascii="Arial" w:hAnsi="Arial" w:cs="Arial"/>
          <w:sz w:val="22"/>
          <w:szCs w:val="22"/>
        </w:rPr>
        <w:t>u</w:t>
      </w:r>
      <w:r w:rsidR="00DB1684" w:rsidRPr="005926A1">
        <w:rPr>
          <w:rFonts w:ascii="Arial" w:hAnsi="Arial" w:cs="Arial"/>
          <w:sz w:val="22"/>
          <w:szCs w:val="22"/>
        </w:rPr>
        <w:t xml:space="preserve"> Krajského soudu v </w:t>
      </w:r>
      <w:r w:rsidR="000C65FA" w:rsidRPr="005926A1">
        <w:rPr>
          <w:rFonts w:ascii="Arial" w:hAnsi="Arial" w:cs="Arial"/>
          <w:sz w:val="22"/>
          <w:szCs w:val="22"/>
          <w:highlight w:val="yellow"/>
        </w:rPr>
        <w:t>…………</w:t>
      </w:r>
      <w:r w:rsidR="00DB1684" w:rsidRPr="005926A1">
        <w:rPr>
          <w:rFonts w:ascii="Arial" w:hAnsi="Arial" w:cs="Arial"/>
          <w:sz w:val="22"/>
          <w:szCs w:val="22"/>
        </w:rPr>
        <w:t xml:space="preserve">, pod </w:t>
      </w:r>
      <w:proofErr w:type="spellStart"/>
      <w:r w:rsidR="00DB1684" w:rsidRPr="005926A1">
        <w:rPr>
          <w:rFonts w:ascii="Arial" w:hAnsi="Arial" w:cs="Arial"/>
          <w:sz w:val="22"/>
          <w:szCs w:val="22"/>
        </w:rPr>
        <w:t>sp</w:t>
      </w:r>
      <w:proofErr w:type="spellEnd"/>
      <w:r w:rsidR="00DB1684" w:rsidRPr="005926A1">
        <w:rPr>
          <w:rFonts w:ascii="Arial" w:hAnsi="Arial" w:cs="Arial"/>
          <w:sz w:val="22"/>
          <w:szCs w:val="22"/>
        </w:rPr>
        <w:t xml:space="preserve">. zn. </w:t>
      </w:r>
      <w:r w:rsidR="000C65FA" w:rsidRPr="005926A1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="000C65FA" w:rsidRPr="005926A1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D773D8" w:rsidRPr="00E251C0" w:rsidRDefault="00590A51" w:rsidP="009655DE">
      <w:pPr>
        <w:tabs>
          <w:tab w:val="left" w:pos="1560"/>
        </w:tabs>
        <w:rPr>
          <w:rFonts w:ascii="Arial" w:hAnsi="Arial" w:cs="Arial"/>
          <w:b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>zastoupen</w:t>
      </w:r>
      <w:r w:rsidR="00DB1684" w:rsidRPr="005926A1">
        <w:rPr>
          <w:rFonts w:ascii="Arial" w:hAnsi="Arial" w:cs="Arial"/>
          <w:sz w:val="22"/>
          <w:szCs w:val="22"/>
        </w:rPr>
        <w:t xml:space="preserve"> </w:t>
      </w:r>
      <w:r w:rsidR="000C65FA" w:rsidRPr="00EC76C1">
        <w:rPr>
          <w:rFonts w:ascii="Arial" w:hAnsi="Arial" w:cs="Arial"/>
          <w:b/>
          <w:sz w:val="22"/>
          <w:szCs w:val="22"/>
          <w:highlight w:val="yellow"/>
        </w:rPr>
        <w:t>…………………</w:t>
      </w:r>
    </w:p>
    <w:p w:rsidR="009655DE" w:rsidRDefault="001208AE" w:rsidP="00122043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="0024722C">
        <w:rPr>
          <w:rFonts w:ascii="Arial" w:hAnsi="Arial" w:cs="Arial"/>
          <w:sz w:val="22"/>
          <w:szCs w:val="22"/>
        </w:rPr>
        <w:t>O</w:t>
      </w:r>
      <w:r w:rsidR="00122043">
        <w:rPr>
          <w:rFonts w:ascii="Arial" w:hAnsi="Arial" w:cs="Arial"/>
          <w:sz w:val="22"/>
          <w:szCs w:val="22"/>
        </w:rPr>
        <w:t xml:space="preserve">: </w:t>
      </w:r>
      <w:r w:rsidR="000C65FA" w:rsidRPr="00EC76C1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171426" w:rsidRDefault="001208AE" w:rsidP="009655DE">
      <w:pPr>
        <w:tabs>
          <w:tab w:val="left" w:pos="1560"/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 CZ</w:t>
      </w:r>
      <w:r w:rsidR="000C65FA">
        <w:rPr>
          <w:rFonts w:ascii="Arial" w:hAnsi="Arial" w:cs="Arial"/>
          <w:sz w:val="22"/>
          <w:szCs w:val="22"/>
        </w:rPr>
        <w:t>……………</w:t>
      </w:r>
      <w:r w:rsidR="00CC1D92">
        <w:rPr>
          <w:rFonts w:ascii="Arial" w:hAnsi="Arial" w:cs="Arial"/>
          <w:sz w:val="22"/>
          <w:szCs w:val="22"/>
        </w:rPr>
        <w:t xml:space="preserve"> </w:t>
      </w:r>
      <w:r w:rsidR="000C65FA">
        <w:rPr>
          <w:rFonts w:ascii="Arial" w:hAnsi="Arial" w:cs="Arial"/>
          <w:sz w:val="22"/>
          <w:szCs w:val="22"/>
        </w:rPr>
        <w:t>……………</w:t>
      </w:r>
      <w:proofErr w:type="gramStart"/>
      <w:r w:rsidR="000C65FA">
        <w:rPr>
          <w:rFonts w:ascii="Arial" w:hAnsi="Arial" w:cs="Arial"/>
          <w:sz w:val="22"/>
          <w:szCs w:val="22"/>
        </w:rPr>
        <w:t>…..</w:t>
      </w:r>
      <w:proofErr w:type="gramEnd"/>
    </w:p>
    <w:p w:rsidR="00171426" w:rsidRDefault="00122043" w:rsidP="009655DE">
      <w:pPr>
        <w:tabs>
          <w:tab w:val="left" w:pos="1560"/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</w:t>
      </w:r>
      <w:r w:rsidR="00171426">
        <w:rPr>
          <w:rFonts w:ascii="Arial" w:hAnsi="Arial" w:cs="Arial"/>
          <w:sz w:val="22"/>
          <w:szCs w:val="22"/>
        </w:rPr>
        <w:t xml:space="preserve">                      </w:t>
      </w:r>
      <w:r w:rsidR="001208AE">
        <w:rPr>
          <w:rFonts w:ascii="Arial" w:hAnsi="Arial" w:cs="Arial"/>
          <w:sz w:val="22"/>
          <w:szCs w:val="22"/>
        </w:rPr>
        <w:tab/>
        <w:t>č</w:t>
      </w:r>
      <w:r w:rsidR="00171426">
        <w:rPr>
          <w:rFonts w:ascii="Arial" w:hAnsi="Arial" w:cs="Arial"/>
          <w:sz w:val="22"/>
          <w:szCs w:val="22"/>
        </w:rPr>
        <w:t>.</w:t>
      </w:r>
      <w:r w:rsidR="0024722C">
        <w:rPr>
          <w:rFonts w:ascii="Arial" w:hAnsi="Arial" w:cs="Arial"/>
          <w:sz w:val="22"/>
          <w:szCs w:val="22"/>
        </w:rPr>
        <w:t> </w:t>
      </w:r>
      <w:proofErr w:type="spellStart"/>
      <w:r w:rsidR="00171426">
        <w:rPr>
          <w:rFonts w:ascii="Arial" w:hAnsi="Arial" w:cs="Arial"/>
          <w:sz w:val="22"/>
          <w:szCs w:val="22"/>
        </w:rPr>
        <w:t>ú.</w:t>
      </w:r>
      <w:proofErr w:type="spellEnd"/>
      <w:r w:rsidR="00E251C0">
        <w:rPr>
          <w:rFonts w:ascii="Arial" w:hAnsi="Arial" w:cs="Arial"/>
          <w:sz w:val="22"/>
          <w:szCs w:val="22"/>
        </w:rPr>
        <w:t xml:space="preserve">: </w:t>
      </w:r>
      <w:r w:rsidR="009655DE">
        <w:rPr>
          <w:rFonts w:ascii="Arial" w:hAnsi="Arial" w:cs="Arial"/>
          <w:sz w:val="22"/>
          <w:szCs w:val="22"/>
        </w:rPr>
        <w:tab/>
      </w:r>
      <w:r w:rsidR="000C65FA" w:rsidRPr="00EC76C1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="000C65FA" w:rsidRPr="00EC76C1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  <w:r w:rsidR="00893AB2">
        <w:rPr>
          <w:rFonts w:ascii="Arial" w:hAnsi="Arial" w:cs="Arial"/>
          <w:sz w:val="22"/>
          <w:szCs w:val="22"/>
        </w:rPr>
        <w:t xml:space="preserve"> </w:t>
      </w:r>
    </w:p>
    <w:p w:rsidR="00F152C3" w:rsidRDefault="00043ECB" w:rsidP="001714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35097">
        <w:rPr>
          <w:rFonts w:ascii="Arial" w:hAnsi="Arial" w:cs="Arial"/>
          <w:sz w:val="22"/>
          <w:szCs w:val="22"/>
        </w:rPr>
        <w:t>oskytovatel</w:t>
      </w:r>
    </w:p>
    <w:p w:rsidR="00D773D8" w:rsidRPr="00CE6029" w:rsidRDefault="00D773D8" w:rsidP="00CA19AE">
      <w:pPr>
        <w:rPr>
          <w:rFonts w:ascii="Arial" w:hAnsi="Arial" w:cs="Arial"/>
          <w:sz w:val="22"/>
          <w:szCs w:val="22"/>
        </w:rPr>
      </w:pPr>
    </w:p>
    <w:p w:rsidR="004D1BD9" w:rsidRDefault="004D1BD9" w:rsidP="00A628A1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D7649C">
        <w:rPr>
          <w:rFonts w:ascii="Arial" w:hAnsi="Arial" w:cs="Arial"/>
          <w:b/>
          <w:bCs/>
          <w:sz w:val="22"/>
          <w:szCs w:val="22"/>
        </w:rPr>
        <w:t>.</w:t>
      </w:r>
    </w:p>
    <w:p w:rsidR="00D7649C" w:rsidRDefault="00D7649C" w:rsidP="00A628A1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Úvodní ustanovení</w:t>
      </w:r>
    </w:p>
    <w:p w:rsidR="00D7649C" w:rsidRDefault="00D7649C" w:rsidP="00421B48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5926A1">
        <w:rPr>
          <w:rFonts w:ascii="Arial" w:hAnsi="Arial" w:cs="Arial"/>
          <w:bCs/>
          <w:sz w:val="22"/>
          <w:szCs w:val="22"/>
        </w:rPr>
        <w:t xml:space="preserve">Podkladem pro uzavření této smlouvy je výzva </w:t>
      </w:r>
      <w:r w:rsidR="00122043" w:rsidRPr="005926A1">
        <w:rPr>
          <w:rFonts w:ascii="Arial" w:hAnsi="Arial" w:cs="Arial"/>
          <w:bCs/>
          <w:sz w:val="22"/>
          <w:szCs w:val="22"/>
        </w:rPr>
        <w:t xml:space="preserve">a </w:t>
      </w:r>
      <w:r w:rsidRPr="005926A1">
        <w:rPr>
          <w:rFonts w:ascii="Arial" w:hAnsi="Arial" w:cs="Arial"/>
          <w:bCs/>
          <w:sz w:val="22"/>
          <w:szCs w:val="22"/>
        </w:rPr>
        <w:t>zadávací dokumentace</w:t>
      </w:r>
      <w:r w:rsidR="00CC5C68" w:rsidRPr="00CC5C68">
        <w:rPr>
          <w:rFonts w:ascii="Arial" w:hAnsi="Arial" w:cs="Arial"/>
          <w:bCs/>
          <w:sz w:val="22"/>
          <w:szCs w:val="22"/>
        </w:rPr>
        <w:t xml:space="preserve"> </w:t>
      </w:r>
      <w:r w:rsidR="00CC5C68" w:rsidRPr="005926A1">
        <w:rPr>
          <w:rFonts w:ascii="Arial" w:hAnsi="Arial" w:cs="Arial"/>
          <w:bCs/>
          <w:sz w:val="22"/>
          <w:szCs w:val="22"/>
        </w:rPr>
        <w:t>objednatele</w:t>
      </w:r>
      <w:r w:rsidRPr="005926A1">
        <w:rPr>
          <w:rFonts w:ascii="Arial" w:hAnsi="Arial" w:cs="Arial"/>
          <w:bCs/>
          <w:sz w:val="22"/>
          <w:szCs w:val="22"/>
        </w:rPr>
        <w:t xml:space="preserve">, </w:t>
      </w:r>
      <w:r w:rsidR="00122043" w:rsidRPr="005926A1">
        <w:rPr>
          <w:rFonts w:ascii="Arial" w:hAnsi="Arial" w:cs="Arial"/>
          <w:bCs/>
          <w:sz w:val="22"/>
          <w:szCs w:val="22"/>
        </w:rPr>
        <w:t>k</w:t>
      </w:r>
      <w:r w:rsidR="001B5BAE" w:rsidRPr="005926A1">
        <w:rPr>
          <w:rFonts w:ascii="Arial" w:hAnsi="Arial" w:cs="Arial"/>
          <w:bCs/>
          <w:sz w:val="22"/>
          <w:szCs w:val="22"/>
        </w:rPr>
        <w:t xml:space="preserve"> podlimitní </w:t>
      </w:r>
      <w:r w:rsidR="00122043" w:rsidRPr="005926A1">
        <w:rPr>
          <w:rFonts w:ascii="Arial" w:hAnsi="Arial" w:cs="Arial"/>
          <w:bCs/>
          <w:sz w:val="22"/>
          <w:szCs w:val="22"/>
        </w:rPr>
        <w:t>veřejné zakázce podle § 26 zák. č. 134/2016 Sb., o zadávání veřejných zakázek</w:t>
      </w:r>
      <w:r w:rsidR="001B5BAE" w:rsidRPr="005926A1">
        <w:rPr>
          <w:rFonts w:ascii="Arial" w:hAnsi="Arial" w:cs="Arial"/>
          <w:bCs/>
          <w:sz w:val="22"/>
          <w:szCs w:val="22"/>
        </w:rPr>
        <w:t xml:space="preserve"> (ZZVZ),</w:t>
      </w:r>
      <w:r w:rsidRPr="005926A1">
        <w:rPr>
          <w:rFonts w:ascii="Arial" w:hAnsi="Arial" w:cs="Arial"/>
          <w:bCs/>
          <w:sz w:val="22"/>
          <w:szCs w:val="22"/>
        </w:rPr>
        <w:t xml:space="preserve"> s názvem </w:t>
      </w:r>
      <w:r w:rsidRPr="00421B48">
        <w:rPr>
          <w:rFonts w:ascii="Arial" w:hAnsi="Arial" w:cs="Arial"/>
          <w:b/>
          <w:sz w:val="22"/>
          <w:szCs w:val="22"/>
        </w:rPr>
        <w:t>„</w:t>
      </w:r>
      <w:r w:rsidR="00B4407D" w:rsidRPr="00887883">
        <w:rPr>
          <w:rFonts w:ascii="Arial" w:hAnsi="Arial" w:cs="Arial"/>
          <w:b/>
          <w:sz w:val="22"/>
          <w:szCs w:val="22"/>
        </w:rPr>
        <w:t xml:space="preserve">Realizace </w:t>
      </w:r>
      <w:r w:rsidR="00D81DA3" w:rsidRPr="00887883">
        <w:rPr>
          <w:rFonts w:ascii="Arial" w:hAnsi="Arial" w:cs="Arial"/>
          <w:b/>
          <w:sz w:val="22"/>
          <w:szCs w:val="22"/>
        </w:rPr>
        <w:t>prvk</w:t>
      </w:r>
      <w:r w:rsidR="00D81DA3">
        <w:rPr>
          <w:rFonts w:ascii="Arial" w:hAnsi="Arial" w:cs="Arial"/>
          <w:b/>
          <w:sz w:val="22"/>
          <w:szCs w:val="22"/>
        </w:rPr>
        <w:t>u</w:t>
      </w:r>
      <w:r w:rsidR="00D81DA3" w:rsidRPr="00887883">
        <w:rPr>
          <w:rFonts w:ascii="Arial" w:hAnsi="Arial" w:cs="Arial"/>
          <w:b/>
          <w:sz w:val="22"/>
          <w:szCs w:val="22"/>
        </w:rPr>
        <w:t xml:space="preserve"> </w:t>
      </w:r>
      <w:r w:rsidR="00B4407D" w:rsidRPr="00887883">
        <w:rPr>
          <w:rFonts w:ascii="Arial" w:hAnsi="Arial" w:cs="Arial"/>
          <w:b/>
          <w:sz w:val="22"/>
          <w:szCs w:val="22"/>
        </w:rPr>
        <w:t xml:space="preserve">ÚSES - lokální </w:t>
      </w:r>
      <w:r w:rsidR="00D81DA3" w:rsidRPr="00887883">
        <w:rPr>
          <w:rFonts w:ascii="Arial" w:hAnsi="Arial" w:cs="Arial"/>
          <w:b/>
          <w:sz w:val="22"/>
          <w:szCs w:val="22"/>
        </w:rPr>
        <w:t>bio</w:t>
      </w:r>
      <w:r w:rsidR="00D81DA3">
        <w:rPr>
          <w:rFonts w:ascii="Arial" w:hAnsi="Arial" w:cs="Arial"/>
          <w:b/>
          <w:sz w:val="22"/>
          <w:szCs w:val="22"/>
        </w:rPr>
        <w:t>koridor</w:t>
      </w:r>
      <w:r w:rsidR="00D81DA3" w:rsidRPr="008878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4407D" w:rsidRPr="00887883">
        <w:rPr>
          <w:rFonts w:ascii="Arial" w:hAnsi="Arial" w:cs="Arial"/>
          <w:b/>
          <w:sz w:val="22"/>
          <w:szCs w:val="22"/>
        </w:rPr>
        <w:t>Puštor</w:t>
      </w:r>
      <w:proofErr w:type="spellEnd"/>
      <w:r w:rsidR="00B4407D" w:rsidRPr="00887883">
        <w:rPr>
          <w:rFonts w:ascii="Arial" w:hAnsi="Arial" w:cs="Arial"/>
          <w:b/>
          <w:sz w:val="22"/>
          <w:szCs w:val="22"/>
        </w:rPr>
        <w:t>- Zlámaniny</w:t>
      </w:r>
      <w:r w:rsidRPr="00421B48">
        <w:rPr>
          <w:rFonts w:ascii="Arial" w:hAnsi="Arial" w:cs="Arial"/>
          <w:b/>
          <w:sz w:val="22"/>
          <w:szCs w:val="22"/>
        </w:rPr>
        <w:t xml:space="preserve"> – následná péče“.</w:t>
      </w:r>
    </w:p>
    <w:p w:rsidR="00ED20CB" w:rsidRPr="00D7649C" w:rsidRDefault="00ED20CB" w:rsidP="00421B48">
      <w:pPr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DB5BAF" w:rsidRDefault="00D773D8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t>I</w:t>
      </w:r>
      <w:r w:rsidR="00CC5C68">
        <w:rPr>
          <w:rFonts w:ascii="Arial" w:hAnsi="Arial" w:cs="Arial"/>
          <w:b/>
          <w:bCs/>
          <w:sz w:val="22"/>
          <w:szCs w:val="22"/>
        </w:rPr>
        <w:t>I</w:t>
      </w:r>
      <w:r w:rsidRPr="00CE6029">
        <w:rPr>
          <w:rFonts w:ascii="Arial" w:hAnsi="Arial" w:cs="Arial"/>
          <w:b/>
          <w:bCs/>
          <w:sz w:val="22"/>
          <w:szCs w:val="22"/>
        </w:rPr>
        <w:t>.</w:t>
      </w:r>
    </w:p>
    <w:p w:rsidR="00D773D8" w:rsidRDefault="00D773D8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CE6029">
        <w:rPr>
          <w:rFonts w:ascii="Arial" w:hAnsi="Arial" w:cs="Arial"/>
          <w:b/>
          <w:bCs/>
          <w:sz w:val="22"/>
          <w:szCs w:val="22"/>
        </w:rPr>
        <w:t xml:space="preserve">Předmět  </w:t>
      </w:r>
      <w:r w:rsidR="00ED20CB">
        <w:rPr>
          <w:rFonts w:ascii="Arial" w:hAnsi="Arial" w:cs="Arial"/>
          <w:b/>
          <w:bCs/>
          <w:sz w:val="22"/>
          <w:szCs w:val="22"/>
        </w:rPr>
        <w:t>smlouvy</w:t>
      </w:r>
      <w:proofErr w:type="gramEnd"/>
    </w:p>
    <w:p w:rsidR="00ED20CB" w:rsidRPr="005926A1" w:rsidRDefault="00B937F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1.</w:t>
      </w:r>
      <w:r w:rsidRPr="0059761E">
        <w:rPr>
          <w:rFonts w:ascii="Arial" w:hAnsi="Arial" w:cs="Arial"/>
          <w:sz w:val="22"/>
          <w:szCs w:val="22"/>
        </w:rPr>
        <w:tab/>
      </w:r>
      <w:r w:rsidR="00D773D8" w:rsidRPr="0059761E">
        <w:rPr>
          <w:rFonts w:ascii="Arial" w:hAnsi="Arial" w:cs="Arial"/>
          <w:sz w:val="22"/>
          <w:szCs w:val="22"/>
        </w:rPr>
        <w:t xml:space="preserve">Zhotovitel se </w:t>
      </w:r>
      <w:r w:rsidR="00ED20CB" w:rsidRPr="0059761E">
        <w:rPr>
          <w:rFonts w:ascii="Arial" w:hAnsi="Arial" w:cs="Arial"/>
          <w:sz w:val="22"/>
          <w:szCs w:val="22"/>
        </w:rPr>
        <w:t xml:space="preserve">touto smlouvou zavazuje </w:t>
      </w:r>
      <w:r w:rsidR="001B5BAE" w:rsidRPr="0059761E">
        <w:rPr>
          <w:rFonts w:ascii="Arial" w:hAnsi="Arial" w:cs="Arial"/>
          <w:sz w:val="22"/>
          <w:szCs w:val="22"/>
        </w:rPr>
        <w:t xml:space="preserve">zajišťovat pro objednatele služby spočívající v provádění </w:t>
      </w:r>
      <w:r w:rsidR="004C26F0" w:rsidRPr="0059761E">
        <w:rPr>
          <w:rFonts w:ascii="Arial" w:hAnsi="Arial" w:cs="Arial"/>
          <w:sz w:val="22"/>
          <w:szCs w:val="22"/>
        </w:rPr>
        <w:t>následn</w:t>
      </w:r>
      <w:r w:rsidR="005926A1" w:rsidRPr="0059761E">
        <w:rPr>
          <w:rFonts w:ascii="Arial" w:hAnsi="Arial" w:cs="Arial"/>
          <w:sz w:val="22"/>
          <w:szCs w:val="22"/>
        </w:rPr>
        <w:t>é</w:t>
      </w:r>
      <w:r w:rsidR="004C26F0" w:rsidRPr="0059761E">
        <w:rPr>
          <w:rFonts w:ascii="Arial" w:hAnsi="Arial" w:cs="Arial"/>
          <w:sz w:val="22"/>
          <w:szCs w:val="22"/>
        </w:rPr>
        <w:t xml:space="preserve"> péče </w:t>
      </w:r>
      <w:r w:rsidR="00D81DA3" w:rsidRPr="0059761E">
        <w:rPr>
          <w:rFonts w:ascii="Arial" w:hAnsi="Arial" w:cs="Arial"/>
          <w:sz w:val="22"/>
          <w:szCs w:val="22"/>
        </w:rPr>
        <w:t>prvk</w:t>
      </w:r>
      <w:r w:rsidR="00D81DA3">
        <w:rPr>
          <w:rFonts w:ascii="Arial" w:hAnsi="Arial" w:cs="Arial"/>
          <w:sz w:val="22"/>
          <w:szCs w:val="22"/>
        </w:rPr>
        <w:t>u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r w:rsidR="00887883" w:rsidRPr="0059761E">
        <w:rPr>
          <w:rFonts w:ascii="Arial" w:hAnsi="Arial" w:cs="Arial"/>
          <w:sz w:val="22"/>
          <w:szCs w:val="22"/>
        </w:rPr>
        <w:t>ÚSES</w:t>
      </w:r>
      <w:r w:rsidR="00696292" w:rsidRPr="0059761E">
        <w:rPr>
          <w:rFonts w:ascii="Arial" w:hAnsi="Arial" w:cs="Arial"/>
          <w:sz w:val="22"/>
          <w:szCs w:val="22"/>
        </w:rPr>
        <w:t xml:space="preserve"> v</w:t>
      </w:r>
      <w:r w:rsidR="00887883" w:rsidRPr="0059761E">
        <w:rPr>
          <w:rFonts w:ascii="Arial" w:hAnsi="Arial" w:cs="Arial"/>
          <w:sz w:val="22"/>
          <w:szCs w:val="22"/>
        </w:rPr>
        <w:t xml:space="preserve"> lokalitě </w:t>
      </w:r>
      <w:proofErr w:type="spellStart"/>
      <w:r w:rsidR="00887883" w:rsidRPr="0059761E">
        <w:rPr>
          <w:rFonts w:ascii="Arial" w:hAnsi="Arial" w:cs="Arial"/>
          <w:sz w:val="22"/>
          <w:szCs w:val="22"/>
        </w:rPr>
        <w:t>Puštor</w:t>
      </w:r>
      <w:proofErr w:type="spellEnd"/>
      <w:r w:rsidR="00456F20" w:rsidRPr="0059761E">
        <w:rPr>
          <w:rFonts w:ascii="Arial" w:hAnsi="Arial" w:cs="Arial"/>
          <w:sz w:val="22"/>
          <w:szCs w:val="22"/>
        </w:rPr>
        <w:t xml:space="preserve"> </w:t>
      </w:r>
      <w:r w:rsidR="00887883" w:rsidRPr="0059761E">
        <w:rPr>
          <w:rFonts w:ascii="Arial" w:hAnsi="Arial" w:cs="Arial"/>
          <w:sz w:val="22"/>
          <w:szCs w:val="22"/>
        </w:rPr>
        <w:t>-</w:t>
      </w:r>
      <w:r w:rsidR="00456F20" w:rsidRPr="0059761E">
        <w:rPr>
          <w:rFonts w:ascii="Arial" w:hAnsi="Arial" w:cs="Arial"/>
          <w:sz w:val="22"/>
          <w:szCs w:val="22"/>
        </w:rPr>
        <w:t xml:space="preserve"> </w:t>
      </w:r>
      <w:r w:rsidR="00887883" w:rsidRPr="0059761E">
        <w:rPr>
          <w:rFonts w:ascii="Arial" w:hAnsi="Arial" w:cs="Arial"/>
          <w:sz w:val="22"/>
          <w:szCs w:val="22"/>
        </w:rPr>
        <w:t>Zlámaniny</w:t>
      </w:r>
      <w:r w:rsidR="005574CC" w:rsidRPr="0059761E">
        <w:rPr>
          <w:rFonts w:ascii="Arial" w:hAnsi="Arial" w:cs="Arial"/>
          <w:sz w:val="22"/>
          <w:szCs w:val="22"/>
        </w:rPr>
        <w:t xml:space="preserve"> </w:t>
      </w:r>
      <w:r w:rsidR="004C26F0" w:rsidRPr="0059761E">
        <w:rPr>
          <w:rFonts w:ascii="Arial" w:hAnsi="Arial" w:cs="Arial"/>
          <w:sz w:val="22"/>
          <w:szCs w:val="22"/>
        </w:rPr>
        <w:t>ve Šlapanicích</w:t>
      </w:r>
      <w:r w:rsidR="001B5BAE" w:rsidRPr="0059761E">
        <w:rPr>
          <w:rFonts w:ascii="Arial" w:hAnsi="Arial" w:cs="Arial"/>
          <w:sz w:val="22"/>
          <w:szCs w:val="22"/>
        </w:rPr>
        <w:t xml:space="preserve">, a to podle projektové dokumentace na projekt „ Realizace </w:t>
      </w:r>
      <w:r w:rsidR="00D81DA3" w:rsidRPr="0059761E">
        <w:rPr>
          <w:rFonts w:ascii="Arial" w:hAnsi="Arial" w:cs="Arial"/>
          <w:sz w:val="22"/>
          <w:szCs w:val="22"/>
        </w:rPr>
        <w:t>prvk</w:t>
      </w:r>
      <w:r w:rsidR="00D81DA3">
        <w:rPr>
          <w:rFonts w:ascii="Arial" w:hAnsi="Arial" w:cs="Arial"/>
          <w:sz w:val="22"/>
          <w:szCs w:val="22"/>
        </w:rPr>
        <w:t>u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r w:rsidR="001B5BAE" w:rsidRPr="0059761E">
        <w:rPr>
          <w:rFonts w:ascii="Arial" w:hAnsi="Arial" w:cs="Arial"/>
          <w:sz w:val="22"/>
          <w:szCs w:val="22"/>
        </w:rPr>
        <w:t xml:space="preserve">ÚSES – lokální </w:t>
      </w:r>
      <w:r w:rsidR="00D81DA3" w:rsidRPr="0059761E">
        <w:rPr>
          <w:rFonts w:ascii="Arial" w:hAnsi="Arial" w:cs="Arial"/>
          <w:sz w:val="22"/>
          <w:szCs w:val="22"/>
        </w:rPr>
        <w:t>bio</w:t>
      </w:r>
      <w:r w:rsidR="00D81DA3">
        <w:rPr>
          <w:rFonts w:ascii="Arial" w:hAnsi="Arial" w:cs="Arial"/>
          <w:sz w:val="22"/>
          <w:szCs w:val="22"/>
        </w:rPr>
        <w:t>koridor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5BAE" w:rsidRPr="0059761E">
        <w:rPr>
          <w:rFonts w:ascii="Arial" w:hAnsi="Arial" w:cs="Arial"/>
          <w:sz w:val="22"/>
          <w:szCs w:val="22"/>
        </w:rPr>
        <w:t>Puštor</w:t>
      </w:r>
      <w:proofErr w:type="spellEnd"/>
      <w:r w:rsidR="001B5BAE" w:rsidRPr="0059761E">
        <w:rPr>
          <w:rFonts w:ascii="Arial" w:hAnsi="Arial" w:cs="Arial"/>
          <w:sz w:val="22"/>
          <w:szCs w:val="22"/>
        </w:rPr>
        <w:t xml:space="preserve"> – Zlámaniny“, který byl realizován z Operačního programu </w:t>
      </w:r>
      <w:r w:rsidR="00D81DA3">
        <w:rPr>
          <w:rFonts w:ascii="Arial" w:hAnsi="Arial" w:cs="Arial"/>
          <w:sz w:val="22"/>
          <w:szCs w:val="22"/>
        </w:rPr>
        <w:t>Ž</w:t>
      </w:r>
      <w:r w:rsidR="00D81DA3" w:rsidRPr="0059761E">
        <w:rPr>
          <w:rFonts w:ascii="Arial" w:hAnsi="Arial" w:cs="Arial"/>
          <w:sz w:val="22"/>
          <w:szCs w:val="22"/>
        </w:rPr>
        <w:t xml:space="preserve">ivotní </w:t>
      </w:r>
      <w:r w:rsidR="001B5BAE" w:rsidRPr="0059761E">
        <w:rPr>
          <w:rFonts w:ascii="Arial" w:hAnsi="Arial" w:cs="Arial"/>
          <w:sz w:val="22"/>
          <w:szCs w:val="22"/>
        </w:rPr>
        <w:t>prostředí v roce 2014.</w:t>
      </w:r>
    </w:p>
    <w:p w:rsidR="00ED20CB" w:rsidRPr="005926A1" w:rsidRDefault="00ED20CB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 xml:space="preserve">2. Zhotovitel se zavazuje </w:t>
      </w:r>
      <w:r w:rsidR="001B5BAE" w:rsidRPr="005926A1">
        <w:rPr>
          <w:rFonts w:ascii="Arial" w:hAnsi="Arial" w:cs="Arial"/>
          <w:sz w:val="22"/>
          <w:szCs w:val="22"/>
        </w:rPr>
        <w:t xml:space="preserve">zajistit pro objednatele </w:t>
      </w:r>
      <w:r w:rsidRPr="005926A1">
        <w:rPr>
          <w:rFonts w:ascii="Arial" w:hAnsi="Arial" w:cs="Arial"/>
          <w:sz w:val="22"/>
          <w:szCs w:val="22"/>
        </w:rPr>
        <w:t xml:space="preserve">kompletní </w:t>
      </w:r>
      <w:r w:rsidR="001B5BAE" w:rsidRPr="005926A1">
        <w:rPr>
          <w:rFonts w:ascii="Arial" w:hAnsi="Arial" w:cs="Arial"/>
          <w:sz w:val="22"/>
          <w:szCs w:val="22"/>
        </w:rPr>
        <w:t xml:space="preserve">služby následné péče </w:t>
      </w:r>
      <w:r w:rsidR="00D81DA3">
        <w:rPr>
          <w:rFonts w:ascii="Arial" w:hAnsi="Arial" w:cs="Arial"/>
          <w:sz w:val="22"/>
          <w:szCs w:val="22"/>
        </w:rPr>
        <w:t xml:space="preserve">prvku </w:t>
      </w:r>
      <w:r w:rsidR="00CC5C68">
        <w:rPr>
          <w:rFonts w:ascii="Arial" w:hAnsi="Arial" w:cs="Arial"/>
          <w:sz w:val="22"/>
          <w:szCs w:val="22"/>
        </w:rPr>
        <w:t>ÚSES</w:t>
      </w:r>
      <w:r w:rsidRPr="005926A1">
        <w:rPr>
          <w:rFonts w:ascii="Arial" w:hAnsi="Arial" w:cs="Arial"/>
          <w:sz w:val="22"/>
          <w:szCs w:val="22"/>
        </w:rPr>
        <w:t xml:space="preserve">, včetně všech dodávek a prací </w:t>
      </w:r>
      <w:r w:rsidR="001B5BAE" w:rsidRPr="005926A1">
        <w:rPr>
          <w:rFonts w:ascii="Arial" w:hAnsi="Arial" w:cs="Arial"/>
          <w:sz w:val="22"/>
          <w:szCs w:val="22"/>
        </w:rPr>
        <w:t>s tím</w:t>
      </w:r>
      <w:r w:rsidRPr="005926A1">
        <w:rPr>
          <w:rFonts w:ascii="Arial" w:hAnsi="Arial" w:cs="Arial"/>
          <w:sz w:val="22"/>
          <w:szCs w:val="22"/>
        </w:rPr>
        <w:t xml:space="preserve"> související</w:t>
      </w:r>
      <w:r w:rsidR="00C97A6A" w:rsidRPr="005926A1">
        <w:rPr>
          <w:rFonts w:ascii="Arial" w:hAnsi="Arial" w:cs="Arial"/>
          <w:sz w:val="22"/>
          <w:szCs w:val="22"/>
        </w:rPr>
        <w:t>ch</w:t>
      </w:r>
      <w:r w:rsidRPr="005926A1">
        <w:rPr>
          <w:rFonts w:ascii="Arial" w:hAnsi="Arial" w:cs="Arial"/>
          <w:sz w:val="22"/>
          <w:szCs w:val="22"/>
        </w:rPr>
        <w:t xml:space="preserve">, </w:t>
      </w:r>
      <w:r w:rsidR="00C97A6A" w:rsidRPr="005926A1">
        <w:rPr>
          <w:rFonts w:ascii="Arial" w:hAnsi="Arial" w:cs="Arial"/>
          <w:sz w:val="22"/>
          <w:szCs w:val="22"/>
        </w:rPr>
        <w:t xml:space="preserve">a to </w:t>
      </w:r>
      <w:r w:rsidRPr="005926A1">
        <w:rPr>
          <w:rFonts w:ascii="Arial" w:hAnsi="Arial" w:cs="Arial"/>
          <w:sz w:val="22"/>
          <w:szCs w:val="22"/>
        </w:rPr>
        <w:t xml:space="preserve">na svůj náklad a nebezpečí, s odbornou péčí a v souladu s cenovou nabídkou. </w:t>
      </w:r>
    </w:p>
    <w:p w:rsidR="001B5BAE" w:rsidRPr="005926A1" w:rsidRDefault="00ED20CB" w:rsidP="001B5BAE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5926A1">
        <w:rPr>
          <w:rFonts w:ascii="Arial" w:hAnsi="Arial" w:cs="Arial"/>
          <w:sz w:val="22"/>
          <w:szCs w:val="22"/>
        </w:rPr>
        <w:t xml:space="preserve">3. Objednatel se zavazuje </w:t>
      </w:r>
      <w:r w:rsidR="001B5BAE" w:rsidRPr="005926A1">
        <w:rPr>
          <w:rFonts w:ascii="Arial" w:hAnsi="Arial" w:cs="Arial"/>
          <w:sz w:val="22"/>
          <w:szCs w:val="22"/>
        </w:rPr>
        <w:t>poskytnout poskytovateli veškerou součinnost nutnou k provádění následné péče.</w:t>
      </w:r>
    </w:p>
    <w:p w:rsidR="00ED20CB" w:rsidRDefault="001B5BAE" w:rsidP="001B5BAE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D20CB" w:rsidRPr="00421B48" w:rsidRDefault="00ED20CB" w:rsidP="00421B48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421B48">
        <w:rPr>
          <w:rFonts w:ascii="Arial" w:hAnsi="Arial" w:cs="Arial"/>
          <w:b/>
          <w:sz w:val="22"/>
          <w:szCs w:val="22"/>
        </w:rPr>
        <w:t>II</w:t>
      </w:r>
      <w:r w:rsidR="00CC5C68">
        <w:rPr>
          <w:rFonts w:ascii="Arial" w:hAnsi="Arial" w:cs="Arial"/>
          <w:b/>
          <w:sz w:val="22"/>
          <w:szCs w:val="22"/>
        </w:rPr>
        <w:t>I</w:t>
      </w:r>
      <w:r w:rsidRPr="00421B48">
        <w:rPr>
          <w:rFonts w:ascii="Arial" w:hAnsi="Arial" w:cs="Arial"/>
          <w:b/>
          <w:sz w:val="22"/>
          <w:szCs w:val="22"/>
        </w:rPr>
        <w:t>.</w:t>
      </w:r>
    </w:p>
    <w:p w:rsidR="00ED20CB" w:rsidRDefault="00ED20CB" w:rsidP="00421B48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421B48">
        <w:rPr>
          <w:rFonts w:ascii="Arial" w:hAnsi="Arial" w:cs="Arial"/>
          <w:b/>
          <w:sz w:val="22"/>
          <w:szCs w:val="22"/>
        </w:rPr>
        <w:t xml:space="preserve">Obsah a rozsah </w:t>
      </w:r>
      <w:r w:rsidR="00C97A6A">
        <w:rPr>
          <w:rFonts w:ascii="Arial" w:hAnsi="Arial" w:cs="Arial"/>
          <w:b/>
          <w:sz w:val="22"/>
          <w:szCs w:val="22"/>
        </w:rPr>
        <w:t>služeb následné péče</w:t>
      </w:r>
    </w:p>
    <w:p w:rsidR="00ED20CB" w:rsidRDefault="009B68DF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1. </w:t>
      </w:r>
      <w:r w:rsidR="00C97A6A" w:rsidRPr="0059761E">
        <w:rPr>
          <w:rFonts w:ascii="Arial" w:hAnsi="Arial" w:cs="Arial"/>
          <w:sz w:val="22"/>
          <w:szCs w:val="22"/>
        </w:rPr>
        <w:t>N</w:t>
      </w:r>
      <w:r w:rsidR="00ED20CB" w:rsidRPr="0059761E">
        <w:rPr>
          <w:rFonts w:ascii="Arial" w:hAnsi="Arial" w:cs="Arial"/>
          <w:sz w:val="22"/>
          <w:szCs w:val="22"/>
        </w:rPr>
        <w:t>ásledn</w:t>
      </w:r>
      <w:r w:rsidR="00C97A6A" w:rsidRPr="0059761E">
        <w:rPr>
          <w:rFonts w:ascii="Arial" w:hAnsi="Arial" w:cs="Arial"/>
          <w:sz w:val="22"/>
          <w:szCs w:val="22"/>
        </w:rPr>
        <w:t>ou</w:t>
      </w:r>
      <w:r w:rsidR="00ED20CB" w:rsidRPr="0059761E">
        <w:rPr>
          <w:rFonts w:ascii="Arial" w:hAnsi="Arial" w:cs="Arial"/>
          <w:sz w:val="22"/>
          <w:szCs w:val="22"/>
        </w:rPr>
        <w:t xml:space="preserve"> péč</w:t>
      </w:r>
      <w:r w:rsidR="00C97A6A" w:rsidRPr="0059761E">
        <w:rPr>
          <w:rFonts w:ascii="Arial" w:hAnsi="Arial" w:cs="Arial"/>
          <w:sz w:val="22"/>
          <w:szCs w:val="22"/>
        </w:rPr>
        <w:t>í</w:t>
      </w:r>
      <w:r w:rsidR="00ED20CB" w:rsidRPr="0059761E">
        <w:rPr>
          <w:rFonts w:ascii="Arial" w:hAnsi="Arial" w:cs="Arial"/>
          <w:sz w:val="22"/>
          <w:szCs w:val="22"/>
        </w:rPr>
        <w:t xml:space="preserve"> </w:t>
      </w:r>
      <w:r w:rsidR="00C97A6A" w:rsidRPr="0059761E">
        <w:rPr>
          <w:rFonts w:ascii="Arial" w:hAnsi="Arial" w:cs="Arial"/>
          <w:sz w:val="22"/>
          <w:szCs w:val="22"/>
        </w:rPr>
        <w:t xml:space="preserve">podle této smlouvy se rozumí kompletní péče </w:t>
      </w:r>
      <w:r w:rsidR="00ED20CB" w:rsidRPr="0059761E">
        <w:rPr>
          <w:rFonts w:ascii="Arial" w:hAnsi="Arial" w:cs="Arial"/>
          <w:sz w:val="22"/>
          <w:szCs w:val="22"/>
        </w:rPr>
        <w:t>o výsadbu</w:t>
      </w:r>
      <w:r w:rsidR="00BB0BF6" w:rsidRPr="0059761E">
        <w:rPr>
          <w:rFonts w:ascii="Arial" w:hAnsi="Arial" w:cs="Arial"/>
          <w:sz w:val="22"/>
          <w:szCs w:val="22"/>
        </w:rPr>
        <w:t xml:space="preserve"> zeleně</w:t>
      </w:r>
      <w:r w:rsidR="00633666" w:rsidRPr="0059761E">
        <w:rPr>
          <w:rFonts w:ascii="Arial" w:hAnsi="Arial" w:cs="Arial"/>
          <w:sz w:val="22"/>
          <w:szCs w:val="22"/>
        </w:rPr>
        <w:t>, realizovanou na základě projektové dokumentace „</w:t>
      </w:r>
      <w:r w:rsidR="00887883" w:rsidRPr="0059761E">
        <w:rPr>
          <w:rFonts w:ascii="Arial" w:hAnsi="Arial" w:cs="Arial"/>
          <w:sz w:val="22"/>
          <w:szCs w:val="22"/>
        </w:rPr>
        <w:t xml:space="preserve">Realizace </w:t>
      </w:r>
      <w:r w:rsidR="00D81DA3" w:rsidRPr="0059761E">
        <w:rPr>
          <w:rFonts w:ascii="Arial" w:hAnsi="Arial" w:cs="Arial"/>
          <w:sz w:val="22"/>
          <w:szCs w:val="22"/>
        </w:rPr>
        <w:t>prvk</w:t>
      </w:r>
      <w:r w:rsidR="00D81DA3">
        <w:rPr>
          <w:rFonts w:ascii="Arial" w:hAnsi="Arial" w:cs="Arial"/>
          <w:sz w:val="22"/>
          <w:szCs w:val="22"/>
        </w:rPr>
        <w:t>u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r w:rsidR="00887883" w:rsidRPr="0059761E">
        <w:rPr>
          <w:rFonts w:ascii="Arial" w:hAnsi="Arial" w:cs="Arial"/>
          <w:sz w:val="22"/>
          <w:szCs w:val="22"/>
        </w:rPr>
        <w:t xml:space="preserve">ÚSES - lokální </w:t>
      </w:r>
      <w:r w:rsidR="00D81DA3" w:rsidRPr="0059761E">
        <w:rPr>
          <w:rFonts w:ascii="Arial" w:hAnsi="Arial" w:cs="Arial"/>
          <w:sz w:val="22"/>
          <w:szCs w:val="22"/>
        </w:rPr>
        <w:t>bio</w:t>
      </w:r>
      <w:r w:rsidR="00D81DA3">
        <w:rPr>
          <w:rFonts w:ascii="Arial" w:hAnsi="Arial" w:cs="Arial"/>
          <w:sz w:val="22"/>
          <w:szCs w:val="22"/>
        </w:rPr>
        <w:t>koridor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87883" w:rsidRPr="0059761E">
        <w:rPr>
          <w:rFonts w:ascii="Arial" w:hAnsi="Arial" w:cs="Arial"/>
          <w:sz w:val="22"/>
          <w:szCs w:val="22"/>
        </w:rPr>
        <w:t>Puštor</w:t>
      </w:r>
      <w:proofErr w:type="spellEnd"/>
      <w:r w:rsidR="00887883" w:rsidRPr="0059761E">
        <w:rPr>
          <w:rFonts w:ascii="Arial" w:hAnsi="Arial" w:cs="Arial"/>
          <w:sz w:val="22"/>
          <w:szCs w:val="22"/>
        </w:rPr>
        <w:t>- Zlámaniny</w:t>
      </w:r>
      <w:r w:rsidR="00633666" w:rsidRPr="0059761E">
        <w:rPr>
          <w:rFonts w:ascii="Arial" w:hAnsi="Arial" w:cs="Arial"/>
          <w:sz w:val="22"/>
          <w:szCs w:val="22"/>
        </w:rPr>
        <w:t>“ (PD),</w:t>
      </w:r>
      <w:r w:rsidR="00ED20CB" w:rsidRPr="0059761E">
        <w:rPr>
          <w:rFonts w:ascii="Arial" w:hAnsi="Arial" w:cs="Arial"/>
          <w:sz w:val="22"/>
          <w:szCs w:val="22"/>
        </w:rPr>
        <w:t xml:space="preserve"> v</w:t>
      </w:r>
      <w:r w:rsidR="00887883" w:rsidRPr="0059761E">
        <w:rPr>
          <w:rFonts w:ascii="Arial" w:hAnsi="Arial" w:cs="Arial"/>
          <w:sz w:val="22"/>
          <w:szCs w:val="22"/>
        </w:rPr>
        <w:t xml:space="preserve"> lokalitě </w:t>
      </w:r>
      <w:proofErr w:type="spellStart"/>
      <w:r w:rsidR="00887883" w:rsidRPr="0059761E">
        <w:rPr>
          <w:rFonts w:ascii="Arial" w:hAnsi="Arial" w:cs="Arial"/>
          <w:sz w:val="22"/>
          <w:szCs w:val="22"/>
        </w:rPr>
        <w:t>Puštor</w:t>
      </w:r>
      <w:proofErr w:type="spellEnd"/>
      <w:r w:rsidR="00887883" w:rsidRPr="0059761E">
        <w:rPr>
          <w:rFonts w:ascii="Arial" w:hAnsi="Arial" w:cs="Arial"/>
          <w:sz w:val="22"/>
          <w:szCs w:val="22"/>
        </w:rPr>
        <w:t>-Zlámaniny</w:t>
      </w:r>
      <w:r w:rsidR="00887883" w:rsidRPr="0059761E" w:rsidDel="00887883">
        <w:rPr>
          <w:rFonts w:ascii="Arial" w:hAnsi="Arial" w:cs="Arial"/>
          <w:sz w:val="22"/>
          <w:szCs w:val="22"/>
        </w:rPr>
        <w:t xml:space="preserve"> </w:t>
      </w:r>
      <w:r w:rsidR="00633666" w:rsidRPr="0059761E">
        <w:rPr>
          <w:rFonts w:ascii="Arial" w:hAnsi="Arial" w:cs="Arial"/>
          <w:sz w:val="22"/>
          <w:szCs w:val="22"/>
        </w:rPr>
        <w:t xml:space="preserve">ve </w:t>
      </w:r>
      <w:r w:rsidR="00ED20CB" w:rsidRPr="0059761E">
        <w:rPr>
          <w:rFonts w:ascii="Arial" w:hAnsi="Arial" w:cs="Arial"/>
          <w:sz w:val="22"/>
          <w:szCs w:val="22"/>
        </w:rPr>
        <w:t>Šlapanic</w:t>
      </w:r>
      <w:r w:rsidR="00633666" w:rsidRPr="0059761E">
        <w:rPr>
          <w:rFonts w:ascii="Arial" w:hAnsi="Arial" w:cs="Arial"/>
          <w:sz w:val="22"/>
          <w:szCs w:val="22"/>
        </w:rPr>
        <w:t>ích</w:t>
      </w:r>
      <w:r w:rsidR="00BB0BF6" w:rsidRPr="0059761E">
        <w:rPr>
          <w:rFonts w:ascii="Arial" w:hAnsi="Arial" w:cs="Arial"/>
          <w:sz w:val="22"/>
          <w:szCs w:val="22"/>
        </w:rPr>
        <w:t>.</w:t>
      </w:r>
    </w:p>
    <w:p w:rsidR="00DB5BAF" w:rsidRDefault="00DB5BAF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D20CB" w:rsidRDefault="009B68DF" w:rsidP="00421B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ED20CB">
        <w:rPr>
          <w:rFonts w:ascii="Arial" w:hAnsi="Arial" w:cs="Arial"/>
          <w:sz w:val="22"/>
          <w:szCs w:val="22"/>
        </w:rPr>
        <w:t>Následná péče zahrnuje:</w:t>
      </w:r>
    </w:p>
    <w:p w:rsidR="00ED20CB" w:rsidRPr="0059761E" w:rsidRDefault="00633666" w:rsidP="00421B48">
      <w:pPr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- </w:t>
      </w:r>
      <w:r w:rsidRPr="0059761E">
        <w:rPr>
          <w:rFonts w:ascii="Arial" w:hAnsi="Arial" w:cs="Arial"/>
          <w:sz w:val="22"/>
          <w:szCs w:val="22"/>
        </w:rPr>
        <w:tab/>
      </w:r>
      <w:r w:rsidR="00ED20CB" w:rsidRPr="0059761E">
        <w:rPr>
          <w:rFonts w:ascii="Arial" w:hAnsi="Arial" w:cs="Arial"/>
          <w:sz w:val="22"/>
          <w:szCs w:val="22"/>
        </w:rPr>
        <w:t>dosadb</w:t>
      </w:r>
      <w:r w:rsidR="003B0001" w:rsidRPr="0059761E">
        <w:rPr>
          <w:rFonts w:ascii="Arial" w:hAnsi="Arial" w:cs="Arial"/>
          <w:sz w:val="22"/>
          <w:szCs w:val="22"/>
        </w:rPr>
        <w:t>u</w:t>
      </w:r>
      <w:r w:rsidR="00ED20CB" w:rsidRPr="0059761E">
        <w:rPr>
          <w:rFonts w:ascii="Arial" w:hAnsi="Arial" w:cs="Arial"/>
          <w:sz w:val="22"/>
          <w:szCs w:val="22"/>
        </w:rPr>
        <w:t xml:space="preserve"> stromů a keřů do 100% původního stavu </w:t>
      </w:r>
      <w:r w:rsidR="003B0001" w:rsidRPr="0059761E">
        <w:rPr>
          <w:rFonts w:ascii="Arial" w:hAnsi="Arial" w:cs="Arial"/>
          <w:sz w:val="22"/>
          <w:szCs w:val="22"/>
        </w:rPr>
        <w:t>po</w:t>
      </w:r>
      <w:r w:rsidR="00ED20CB" w:rsidRPr="0059761E">
        <w:rPr>
          <w:rFonts w:ascii="Arial" w:hAnsi="Arial" w:cs="Arial"/>
          <w:sz w:val="22"/>
          <w:szCs w:val="22"/>
        </w:rPr>
        <w:t xml:space="preserve">dle </w:t>
      </w:r>
      <w:r w:rsidRPr="0059761E">
        <w:rPr>
          <w:rFonts w:ascii="Arial" w:hAnsi="Arial" w:cs="Arial"/>
          <w:sz w:val="22"/>
          <w:szCs w:val="22"/>
        </w:rPr>
        <w:t>projektové dokumentace (</w:t>
      </w:r>
      <w:r w:rsidR="00ED20CB" w:rsidRPr="0059761E">
        <w:rPr>
          <w:rFonts w:ascii="Arial" w:hAnsi="Arial" w:cs="Arial"/>
          <w:sz w:val="22"/>
          <w:szCs w:val="22"/>
        </w:rPr>
        <w:t>PD</w:t>
      </w:r>
      <w:r w:rsidRPr="0059761E">
        <w:rPr>
          <w:rFonts w:ascii="Arial" w:hAnsi="Arial" w:cs="Arial"/>
          <w:sz w:val="22"/>
          <w:szCs w:val="22"/>
        </w:rPr>
        <w:t>)</w:t>
      </w:r>
      <w:r w:rsidR="00ED20CB" w:rsidRPr="0059761E">
        <w:rPr>
          <w:rFonts w:ascii="Arial" w:hAnsi="Arial" w:cs="Arial"/>
          <w:sz w:val="22"/>
          <w:szCs w:val="22"/>
        </w:rPr>
        <w:t xml:space="preserve"> z roku 201</w:t>
      </w:r>
      <w:r w:rsidR="00887883" w:rsidRPr="0059761E">
        <w:rPr>
          <w:rFonts w:ascii="Arial" w:hAnsi="Arial" w:cs="Arial"/>
          <w:sz w:val="22"/>
          <w:szCs w:val="22"/>
        </w:rPr>
        <w:t>2</w:t>
      </w:r>
      <w:r w:rsidR="00ED20CB" w:rsidRPr="0059761E">
        <w:rPr>
          <w:rFonts w:ascii="Arial" w:hAnsi="Arial" w:cs="Arial"/>
          <w:sz w:val="22"/>
          <w:szCs w:val="22"/>
        </w:rPr>
        <w:t>,</w:t>
      </w:r>
    </w:p>
    <w:p w:rsidR="003B0001" w:rsidRPr="0059761E" w:rsidRDefault="003B0001" w:rsidP="00421B48">
      <w:pPr>
        <w:pStyle w:val="Odstavecseseznamem"/>
        <w:numPr>
          <w:ilvl w:val="0"/>
          <w:numId w:val="1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péči o výsadbu jako je odstranění nežádoucích </w:t>
      </w:r>
      <w:r w:rsidR="00887883" w:rsidRPr="0059761E">
        <w:rPr>
          <w:rFonts w:ascii="Arial" w:hAnsi="Arial" w:cs="Arial"/>
          <w:sz w:val="22"/>
          <w:szCs w:val="22"/>
        </w:rPr>
        <w:t>náletových dřevin</w:t>
      </w:r>
      <w:r w:rsidRPr="0059761E">
        <w:rPr>
          <w:rFonts w:ascii="Arial" w:hAnsi="Arial" w:cs="Arial"/>
          <w:sz w:val="22"/>
          <w:szCs w:val="22"/>
        </w:rPr>
        <w:t>, odplevelení keřů, kotvení dřevin,</w:t>
      </w:r>
    </w:p>
    <w:p w:rsidR="003B0001" w:rsidRPr="0059761E" w:rsidRDefault="003B0001" w:rsidP="00421B48">
      <w:pPr>
        <w:pStyle w:val="Odstavecseseznamem"/>
        <w:numPr>
          <w:ilvl w:val="0"/>
          <w:numId w:val="13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v případě zjištění úhynu či poškození jedinců po každoročním jarním doplnění výsadeb, doplnění uhynulých či poškozených jedinců stejným druhem (s provedením zápisu do pracovního deníku a odsouhlasení objednatelem),</w:t>
      </w:r>
    </w:p>
    <w:p w:rsidR="003B0001" w:rsidRPr="0059761E" w:rsidRDefault="003B0001" w:rsidP="00421B48">
      <w:pPr>
        <w:pStyle w:val="Odstavecseseznamem"/>
        <w:numPr>
          <w:ilvl w:val="0"/>
          <w:numId w:val="13"/>
        </w:numPr>
        <w:ind w:left="0" w:firstLine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výchovné řezy stromů,</w:t>
      </w:r>
    </w:p>
    <w:p w:rsidR="003B0001" w:rsidRPr="0059761E" w:rsidRDefault="003B0001" w:rsidP="00421B48">
      <w:pPr>
        <w:pStyle w:val="Odstavecseseznamem"/>
        <w:numPr>
          <w:ilvl w:val="0"/>
          <w:numId w:val="13"/>
        </w:numPr>
        <w:ind w:left="0" w:firstLine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zálivku.</w:t>
      </w:r>
    </w:p>
    <w:p w:rsidR="00EB16BC" w:rsidRPr="0059761E" w:rsidRDefault="00EB16BC" w:rsidP="00421B48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3B0001" w:rsidRPr="0059761E" w:rsidRDefault="009B68DF" w:rsidP="00465E63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3. </w:t>
      </w:r>
      <w:r w:rsidR="003B0001" w:rsidRPr="0059761E">
        <w:rPr>
          <w:rFonts w:ascii="Arial" w:hAnsi="Arial" w:cs="Arial"/>
          <w:sz w:val="22"/>
          <w:szCs w:val="22"/>
        </w:rPr>
        <w:t xml:space="preserve">Rozsah </w:t>
      </w:r>
      <w:r w:rsidR="00876EAF" w:rsidRPr="0059761E">
        <w:rPr>
          <w:rFonts w:ascii="Arial" w:hAnsi="Arial" w:cs="Arial"/>
          <w:sz w:val="22"/>
          <w:szCs w:val="22"/>
        </w:rPr>
        <w:t xml:space="preserve">a specifikace činností </w:t>
      </w:r>
      <w:r w:rsidR="003B0001" w:rsidRPr="0059761E">
        <w:rPr>
          <w:rFonts w:ascii="Arial" w:hAnsi="Arial" w:cs="Arial"/>
          <w:sz w:val="22"/>
          <w:szCs w:val="22"/>
        </w:rPr>
        <w:t>následné péče je určen  </w:t>
      </w:r>
    </w:p>
    <w:p w:rsidR="00616F94" w:rsidRPr="0059761E" w:rsidRDefault="00616F94" w:rsidP="00421B48">
      <w:pPr>
        <w:pStyle w:val="Odstavecseseznamem"/>
        <w:numPr>
          <w:ilvl w:val="0"/>
          <w:numId w:val="13"/>
        </w:numPr>
        <w:tabs>
          <w:tab w:val="left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soupisem prací a dodávek z </w:t>
      </w:r>
      <w:r w:rsidR="000A549A" w:rsidRPr="0059761E">
        <w:rPr>
          <w:rFonts w:ascii="Arial" w:hAnsi="Arial" w:cs="Arial"/>
          <w:sz w:val="22"/>
          <w:szCs w:val="22"/>
        </w:rPr>
        <w:t>0</w:t>
      </w:r>
      <w:r w:rsidR="00887883" w:rsidRPr="0059761E">
        <w:rPr>
          <w:rFonts w:ascii="Arial" w:hAnsi="Arial" w:cs="Arial"/>
          <w:sz w:val="22"/>
          <w:szCs w:val="22"/>
        </w:rPr>
        <w:t>4</w:t>
      </w:r>
      <w:r w:rsidRPr="0059761E">
        <w:rPr>
          <w:rFonts w:ascii="Arial" w:hAnsi="Arial" w:cs="Arial"/>
          <w:sz w:val="22"/>
          <w:szCs w:val="22"/>
        </w:rPr>
        <w:t xml:space="preserve">/2017, zpracovaném společností </w:t>
      </w:r>
      <w:proofErr w:type="spellStart"/>
      <w:r w:rsidRPr="0059761E">
        <w:rPr>
          <w:rFonts w:ascii="Arial" w:hAnsi="Arial" w:cs="Arial"/>
          <w:sz w:val="22"/>
          <w:szCs w:val="22"/>
        </w:rPr>
        <w:t>Atregia</w:t>
      </w:r>
      <w:proofErr w:type="spellEnd"/>
      <w:r w:rsidRPr="0059761E">
        <w:rPr>
          <w:rFonts w:ascii="Arial" w:hAnsi="Arial" w:cs="Arial"/>
          <w:sz w:val="22"/>
          <w:szCs w:val="22"/>
        </w:rPr>
        <w:t xml:space="preserve">, s.r.o., </w:t>
      </w:r>
    </w:p>
    <w:p w:rsidR="00616F94" w:rsidRPr="0059761E" w:rsidRDefault="00616F94" w:rsidP="00616F94">
      <w:pPr>
        <w:pStyle w:val="Odstavecseseznamem"/>
        <w:tabs>
          <w:tab w:val="left" w:pos="709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       IČO: 02017342</w:t>
      </w:r>
    </w:p>
    <w:p w:rsidR="006F2C12" w:rsidRPr="0059761E" w:rsidRDefault="00DB5BAF" w:rsidP="00421B48">
      <w:pPr>
        <w:pStyle w:val="Odstavecseseznamem"/>
        <w:numPr>
          <w:ilvl w:val="0"/>
          <w:numId w:val="13"/>
        </w:numPr>
        <w:tabs>
          <w:tab w:val="left" w:pos="709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p</w:t>
      </w:r>
      <w:r w:rsidR="003B0001" w:rsidRPr="0059761E">
        <w:rPr>
          <w:rFonts w:ascii="Arial" w:hAnsi="Arial" w:cs="Arial"/>
          <w:sz w:val="22"/>
          <w:szCs w:val="22"/>
        </w:rPr>
        <w:t>rojektov</w:t>
      </w:r>
      <w:r w:rsidR="00F91ECC" w:rsidRPr="0059761E">
        <w:rPr>
          <w:rFonts w:ascii="Arial" w:hAnsi="Arial" w:cs="Arial"/>
          <w:sz w:val="22"/>
          <w:szCs w:val="22"/>
        </w:rPr>
        <w:t>ou</w:t>
      </w:r>
      <w:r w:rsidR="003B0001" w:rsidRPr="0059761E">
        <w:rPr>
          <w:rFonts w:ascii="Arial" w:hAnsi="Arial" w:cs="Arial"/>
          <w:sz w:val="22"/>
          <w:szCs w:val="22"/>
        </w:rPr>
        <w:t xml:space="preserve"> dokumentací z </w:t>
      </w:r>
      <w:r w:rsidR="006F2C12" w:rsidRPr="0059761E">
        <w:rPr>
          <w:rFonts w:ascii="Arial" w:hAnsi="Arial" w:cs="Arial"/>
          <w:sz w:val="22"/>
          <w:szCs w:val="22"/>
        </w:rPr>
        <w:t>0</w:t>
      </w:r>
      <w:r w:rsidR="00887883" w:rsidRPr="0059761E">
        <w:rPr>
          <w:rFonts w:ascii="Arial" w:hAnsi="Arial" w:cs="Arial"/>
          <w:sz w:val="22"/>
          <w:szCs w:val="22"/>
        </w:rPr>
        <w:t>8</w:t>
      </w:r>
      <w:r w:rsidR="006F2C12" w:rsidRPr="0059761E">
        <w:rPr>
          <w:rFonts w:ascii="Arial" w:hAnsi="Arial" w:cs="Arial"/>
          <w:sz w:val="22"/>
          <w:szCs w:val="22"/>
        </w:rPr>
        <w:t>/</w:t>
      </w:r>
      <w:r w:rsidR="003B0001" w:rsidRPr="0059761E">
        <w:rPr>
          <w:rFonts w:ascii="Arial" w:hAnsi="Arial" w:cs="Arial"/>
          <w:sz w:val="22"/>
          <w:szCs w:val="22"/>
        </w:rPr>
        <w:t>201</w:t>
      </w:r>
      <w:r w:rsidR="00887883" w:rsidRPr="0059761E">
        <w:rPr>
          <w:rFonts w:ascii="Arial" w:hAnsi="Arial" w:cs="Arial"/>
          <w:sz w:val="22"/>
          <w:szCs w:val="22"/>
        </w:rPr>
        <w:t>2</w:t>
      </w:r>
      <w:r w:rsidR="003B0001" w:rsidRPr="0059761E">
        <w:rPr>
          <w:rFonts w:ascii="Arial" w:hAnsi="Arial" w:cs="Arial"/>
          <w:sz w:val="22"/>
          <w:szCs w:val="22"/>
        </w:rPr>
        <w:t>, zpracovan</w:t>
      </w:r>
      <w:r w:rsidR="00876EAF" w:rsidRPr="0059761E">
        <w:rPr>
          <w:rFonts w:ascii="Arial" w:hAnsi="Arial" w:cs="Arial"/>
          <w:sz w:val="22"/>
          <w:szCs w:val="22"/>
        </w:rPr>
        <w:t>ou</w:t>
      </w:r>
      <w:r w:rsidR="003B0001" w:rsidRPr="0059761E">
        <w:rPr>
          <w:rFonts w:ascii="Arial" w:hAnsi="Arial" w:cs="Arial"/>
          <w:sz w:val="22"/>
          <w:szCs w:val="22"/>
        </w:rPr>
        <w:t xml:space="preserve"> společností AGERIS, s. r. o., </w:t>
      </w:r>
    </w:p>
    <w:p w:rsidR="00616F94" w:rsidRPr="0059761E" w:rsidRDefault="006F2C12" w:rsidP="00616F94">
      <w:pPr>
        <w:pStyle w:val="Odstavecseseznamem"/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       </w:t>
      </w:r>
      <w:r w:rsidR="003B0001" w:rsidRPr="0059761E">
        <w:rPr>
          <w:rFonts w:ascii="Arial" w:hAnsi="Arial" w:cs="Arial"/>
          <w:sz w:val="22"/>
          <w:szCs w:val="22"/>
        </w:rPr>
        <w:t xml:space="preserve">IČO: </w:t>
      </w:r>
      <w:r w:rsidRPr="0059761E">
        <w:rPr>
          <w:rFonts w:ascii="Arial" w:hAnsi="Arial" w:cs="Arial"/>
          <w:sz w:val="22"/>
          <w:szCs w:val="22"/>
        </w:rPr>
        <w:t>25576992</w:t>
      </w:r>
    </w:p>
    <w:p w:rsidR="00183635" w:rsidRPr="0059761E" w:rsidRDefault="00183635" w:rsidP="007F27E7">
      <w:pPr>
        <w:pStyle w:val="Odstavecseseznamem"/>
        <w:numPr>
          <w:ilvl w:val="0"/>
          <w:numId w:val="13"/>
        </w:numPr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plánem následné péče do konce udržitelnosti projektu</w:t>
      </w:r>
      <w:r w:rsidR="00D81DA3">
        <w:rPr>
          <w:rFonts w:ascii="Arial" w:hAnsi="Arial" w:cs="Arial"/>
          <w:sz w:val="22"/>
          <w:szCs w:val="22"/>
        </w:rPr>
        <w:t xml:space="preserve"> z 04/2017, zpracovanou společností </w:t>
      </w:r>
      <w:proofErr w:type="spellStart"/>
      <w:r w:rsidR="00D81DA3">
        <w:rPr>
          <w:rFonts w:ascii="Arial" w:hAnsi="Arial" w:cs="Arial"/>
          <w:sz w:val="22"/>
          <w:szCs w:val="22"/>
        </w:rPr>
        <w:t>Atregia</w:t>
      </w:r>
      <w:proofErr w:type="spellEnd"/>
      <w:r w:rsidR="00D81DA3">
        <w:rPr>
          <w:rFonts w:ascii="Arial" w:hAnsi="Arial" w:cs="Arial"/>
          <w:sz w:val="22"/>
          <w:szCs w:val="22"/>
        </w:rPr>
        <w:t>, s. r. o.</w:t>
      </w:r>
    </w:p>
    <w:p w:rsidR="003B0001" w:rsidRPr="00421B48" w:rsidRDefault="009B68DF" w:rsidP="00465E63">
      <w:pPr>
        <w:spacing w:before="60"/>
        <w:ind w:left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Tyto dokumenty jsou součástí Zadávací dokumentace k VZ „</w:t>
      </w:r>
      <w:r w:rsidR="00120F97" w:rsidRPr="0059761E">
        <w:rPr>
          <w:rFonts w:ascii="Arial" w:hAnsi="Arial" w:cs="Arial"/>
          <w:sz w:val="22"/>
          <w:szCs w:val="22"/>
        </w:rPr>
        <w:t xml:space="preserve">Realizace </w:t>
      </w:r>
      <w:r w:rsidR="00D81DA3" w:rsidRPr="0059761E">
        <w:rPr>
          <w:rFonts w:ascii="Arial" w:hAnsi="Arial" w:cs="Arial"/>
          <w:sz w:val="22"/>
          <w:szCs w:val="22"/>
        </w:rPr>
        <w:t>prvk</w:t>
      </w:r>
      <w:r w:rsidR="00D81DA3">
        <w:rPr>
          <w:rFonts w:ascii="Arial" w:hAnsi="Arial" w:cs="Arial"/>
          <w:sz w:val="22"/>
          <w:szCs w:val="22"/>
        </w:rPr>
        <w:t>u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r w:rsidR="00120F97" w:rsidRPr="0059761E">
        <w:rPr>
          <w:rFonts w:ascii="Arial" w:hAnsi="Arial" w:cs="Arial"/>
          <w:sz w:val="22"/>
          <w:szCs w:val="22"/>
        </w:rPr>
        <w:t xml:space="preserve">ÚSES - lokální </w:t>
      </w:r>
      <w:r w:rsidR="00D81DA3" w:rsidRPr="0059761E">
        <w:rPr>
          <w:rFonts w:ascii="Arial" w:hAnsi="Arial" w:cs="Arial"/>
          <w:sz w:val="22"/>
          <w:szCs w:val="22"/>
        </w:rPr>
        <w:t>bio</w:t>
      </w:r>
      <w:r w:rsidR="00D81DA3">
        <w:rPr>
          <w:rFonts w:ascii="Arial" w:hAnsi="Arial" w:cs="Arial"/>
          <w:sz w:val="22"/>
          <w:szCs w:val="22"/>
        </w:rPr>
        <w:t>koridor</w:t>
      </w:r>
      <w:r w:rsidR="00D81DA3" w:rsidRPr="005976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20F97" w:rsidRPr="0059761E">
        <w:rPr>
          <w:rFonts w:ascii="Arial" w:hAnsi="Arial" w:cs="Arial"/>
          <w:sz w:val="22"/>
          <w:szCs w:val="22"/>
        </w:rPr>
        <w:t>Puštor</w:t>
      </w:r>
      <w:proofErr w:type="spellEnd"/>
      <w:r w:rsidR="00120F97" w:rsidRPr="0059761E">
        <w:rPr>
          <w:rFonts w:ascii="Arial" w:hAnsi="Arial" w:cs="Arial"/>
          <w:sz w:val="22"/>
          <w:szCs w:val="22"/>
        </w:rPr>
        <w:t>- Zlámaniny</w:t>
      </w:r>
      <w:r w:rsidRPr="0059761E">
        <w:rPr>
          <w:rFonts w:ascii="Arial" w:hAnsi="Arial" w:cs="Arial"/>
          <w:sz w:val="22"/>
          <w:szCs w:val="22"/>
        </w:rPr>
        <w:t xml:space="preserve"> – následná péče“, která je přílohou</w:t>
      </w:r>
      <w:r w:rsidR="00BB0BF6" w:rsidRPr="0059761E">
        <w:rPr>
          <w:rFonts w:ascii="Arial" w:hAnsi="Arial" w:cs="Arial"/>
          <w:sz w:val="22"/>
          <w:szCs w:val="22"/>
        </w:rPr>
        <w:t xml:space="preserve"> č. 1</w:t>
      </w:r>
      <w:r w:rsidRPr="0059761E">
        <w:rPr>
          <w:rFonts w:ascii="Arial" w:hAnsi="Arial" w:cs="Arial"/>
          <w:sz w:val="22"/>
          <w:szCs w:val="22"/>
        </w:rPr>
        <w:t xml:space="preserve"> k této smlouvě.</w:t>
      </w:r>
      <w:r>
        <w:rPr>
          <w:rFonts w:ascii="Arial" w:hAnsi="Arial" w:cs="Arial"/>
          <w:sz w:val="22"/>
          <w:szCs w:val="22"/>
        </w:rPr>
        <w:t xml:space="preserve"> </w:t>
      </w:r>
      <w:r w:rsidR="00456F20">
        <w:rPr>
          <w:rFonts w:ascii="Arial" w:hAnsi="Arial" w:cs="Arial"/>
          <w:sz w:val="22"/>
          <w:szCs w:val="22"/>
        </w:rPr>
        <w:t xml:space="preserve">Poskytovatel </w:t>
      </w:r>
      <w:r w:rsidR="003B0001">
        <w:rPr>
          <w:rFonts w:ascii="Arial" w:hAnsi="Arial" w:cs="Arial"/>
          <w:sz w:val="22"/>
          <w:szCs w:val="22"/>
        </w:rPr>
        <w:t>prohlašuje, že se s těmito dokumenty</w:t>
      </w:r>
      <w:r>
        <w:rPr>
          <w:rFonts w:ascii="Arial" w:hAnsi="Arial" w:cs="Arial"/>
          <w:sz w:val="22"/>
          <w:szCs w:val="22"/>
        </w:rPr>
        <w:t xml:space="preserve"> seznámil a </w:t>
      </w:r>
      <w:r w:rsidR="00183635">
        <w:rPr>
          <w:rFonts w:ascii="Arial" w:hAnsi="Arial" w:cs="Arial"/>
          <w:sz w:val="22"/>
          <w:szCs w:val="22"/>
        </w:rPr>
        <w:t>je povinen</w:t>
      </w:r>
      <w:r>
        <w:rPr>
          <w:rFonts w:ascii="Arial" w:hAnsi="Arial" w:cs="Arial"/>
          <w:sz w:val="22"/>
          <w:szCs w:val="22"/>
        </w:rPr>
        <w:t xml:space="preserve"> </w:t>
      </w:r>
      <w:r w:rsidR="003C6B53">
        <w:rPr>
          <w:rFonts w:ascii="Arial" w:hAnsi="Arial" w:cs="Arial"/>
          <w:sz w:val="22"/>
          <w:szCs w:val="22"/>
        </w:rPr>
        <w:t xml:space="preserve">následnou péči </w:t>
      </w:r>
      <w:r>
        <w:rPr>
          <w:rFonts w:ascii="Arial" w:hAnsi="Arial" w:cs="Arial"/>
          <w:sz w:val="22"/>
          <w:szCs w:val="22"/>
        </w:rPr>
        <w:t xml:space="preserve">podle nich </w:t>
      </w:r>
      <w:r w:rsidR="003C6B53">
        <w:rPr>
          <w:rFonts w:ascii="Arial" w:hAnsi="Arial" w:cs="Arial"/>
          <w:sz w:val="22"/>
          <w:szCs w:val="22"/>
        </w:rPr>
        <w:t>realizovat.</w:t>
      </w:r>
    </w:p>
    <w:p w:rsidR="00465E63" w:rsidRDefault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D20CB" w:rsidRDefault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 xml:space="preserve">4. V případě, že se v průběhu provádění díla ukáže potřeba provedení víceprací, které nejsou obsaženy v PD, je zhotovitel povinen tyto práce provést, a to na základě uzavřeného písemného dodatku k této smlouvě, jímž bude o tyto práce doplněn sjednaný </w:t>
      </w:r>
      <w:r w:rsidR="00456F20" w:rsidRPr="0059761E">
        <w:rPr>
          <w:rFonts w:ascii="Arial" w:hAnsi="Arial" w:cs="Arial"/>
          <w:sz w:val="22"/>
          <w:szCs w:val="22"/>
        </w:rPr>
        <w:t xml:space="preserve">rozsah </w:t>
      </w:r>
      <w:r w:rsidRPr="0059761E">
        <w:rPr>
          <w:rFonts w:ascii="Arial" w:hAnsi="Arial" w:cs="Arial"/>
          <w:sz w:val="22"/>
          <w:szCs w:val="22"/>
        </w:rPr>
        <w:t>předmět</w:t>
      </w:r>
      <w:r w:rsidR="00456F20" w:rsidRPr="0059761E">
        <w:rPr>
          <w:rFonts w:ascii="Arial" w:hAnsi="Arial" w:cs="Arial"/>
          <w:sz w:val="22"/>
          <w:szCs w:val="22"/>
        </w:rPr>
        <w:t>u</w:t>
      </w:r>
      <w:r w:rsidRPr="00465E63">
        <w:rPr>
          <w:rFonts w:ascii="Arial" w:hAnsi="Arial" w:cs="Arial"/>
          <w:sz w:val="22"/>
          <w:szCs w:val="22"/>
        </w:rPr>
        <w:t xml:space="preserve"> plnění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 xml:space="preserve"> Odmítne-li zhotovitel tyto práce provést</w:t>
      </w:r>
      <w:ins w:id="0" w:author="merclova" w:date="2017-05-17T09:45:00Z">
        <w:r w:rsidR="00D81DA3">
          <w:rPr>
            <w:rFonts w:ascii="Arial" w:hAnsi="Arial" w:cs="Arial"/>
            <w:sz w:val="22"/>
            <w:szCs w:val="22"/>
          </w:rPr>
          <w:t>,</w:t>
        </w:r>
      </w:ins>
      <w:r w:rsidRPr="00465E63">
        <w:rPr>
          <w:rFonts w:ascii="Arial" w:hAnsi="Arial" w:cs="Arial"/>
          <w:sz w:val="22"/>
          <w:szCs w:val="22"/>
        </w:rPr>
        <w:t xml:space="preserve"> je objednatel oprávněn od této smlouvy odstoupit. </w:t>
      </w:r>
      <w:r w:rsidR="00456F20">
        <w:rPr>
          <w:rFonts w:ascii="Arial" w:hAnsi="Arial" w:cs="Arial"/>
          <w:sz w:val="22"/>
          <w:szCs w:val="22"/>
        </w:rPr>
        <w:t>Bez předchozího souhlasu objednatele není poskytovatel oprávněn vícepráce provést. V opačném případě má o</w:t>
      </w:r>
      <w:r w:rsidRPr="00465E63">
        <w:rPr>
          <w:rFonts w:ascii="Arial" w:hAnsi="Arial" w:cs="Arial"/>
          <w:sz w:val="22"/>
          <w:szCs w:val="22"/>
        </w:rPr>
        <w:t xml:space="preserve">bjednatel právo odmítnout úhradu víceprací, které byly provedeny </w:t>
      </w:r>
      <w:r w:rsidR="00456F20">
        <w:rPr>
          <w:rFonts w:ascii="Arial" w:hAnsi="Arial" w:cs="Arial"/>
          <w:sz w:val="22"/>
          <w:szCs w:val="22"/>
        </w:rPr>
        <w:t xml:space="preserve">bez jeho souhlasu, </w:t>
      </w:r>
      <w:r w:rsidRPr="00465E63">
        <w:rPr>
          <w:rFonts w:ascii="Arial" w:hAnsi="Arial" w:cs="Arial"/>
          <w:sz w:val="22"/>
          <w:szCs w:val="22"/>
        </w:rPr>
        <w:t xml:space="preserve">v rozporu s touto smlouvou. Rozšíření rozsahu </w:t>
      </w:r>
      <w:r w:rsidR="00456F20">
        <w:rPr>
          <w:rFonts w:ascii="Arial" w:hAnsi="Arial" w:cs="Arial"/>
          <w:sz w:val="22"/>
          <w:szCs w:val="22"/>
        </w:rPr>
        <w:t>poskytovaných služeb</w:t>
      </w:r>
      <w:r w:rsidRPr="00465E63">
        <w:rPr>
          <w:rFonts w:ascii="Arial" w:hAnsi="Arial" w:cs="Arial"/>
          <w:sz w:val="22"/>
          <w:szCs w:val="22"/>
        </w:rPr>
        <w:t xml:space="preserve"> bude </w:t>
      </w:r>
      <w:r w:rsidR="00617AD3">
        <w:rPr>
          <w:rFonts w:ascii="Arial" w:hAnsi="Arial" w:cs="Arial"/>
          <w:sz w:val="22"/>
          <w:szCs w:val="22"/>
        </w:rPr>
        <w:t xml:space="preserve">vždy </w:t>
      </w:r>
      <w:r w:rsidRPr="00465E63">
        <w:rPr>
          <w:rFonts w:ascii="Arial" w:hAnsi="Arial" w:cs="Arial"/>
          <w:sz w:val="22"/>
          <w:szCs w:val="22"/>
        </w:rPr>
        <w:t>specifikováno v písemném dodatku k této smlouvě.</w:t>
      </w:r>
    </w:p>
    <w:p w:rsidR="00465E63" w:rsidRDefault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465E63">
        <w:rPr>
          <w:rFonts w:ascii="Arial" w:hAnsi="Arial" w:cs="Arial"/>
          <w:sz w:val="22"/>
          <w:szCs w:val="22"/>
        </w:rPr>
        <w:t xml:space="preserve">Nabídka případných víceprací bude vypracována v souladu s metodikou RTS a oceněna dle nabídkových cen </w:t>
      </w:r>
      <w:r w:rsidR="00456F20">
        <w:rPr>
          <w:rFonts w:ascii="Arial" w:hAnsi="Arial" w:cs="Arial"/>
          <w:sz w:val="22"/>
          <w:szCs w:val="22"/>
        </w:rPr>
        <w:t>poskytovatele</w:t>
      </w:r>
      <w:r w:rsidRPr="00465E63">
        <w:rPr>
          <w:rFonts w:ascii="Arial" w:hAnsi="Arial" w:cs="Arial"/>
          <w:sz w:val="22"/>
          <w:szCs w:val="22"/>
        </w:rPr>
        <w:t xml:space="preserve">. U nových položek </w:t>
      </w:r>
      <w:r w:rsidR="00456F20">
        <w:rPr>
          <w:rFonts w:ascii="Arial" w:hAnsi="Arial" w:cs="Arial"/>
          <w:sz w:val="22"/>
          <w:szCs w:val="22"/>
        </w:rPr>
        <w:t>poskytovatel</w:t>
      </w:r>
      <w:r w:rsidR="00456F20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použije datovou základnu RTS 2016/II, kterou jednotně poníží o 5%. Objednatel si vyhrazuje právo u nových položek nabídku posoudit formou průzkumu trhu a zvolí postup dle ZZVZ. </w:t>
      </w:r>
    </w:p>
    <w:p w:rsidR="00465E63" w:rsidRP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465E63">
        <w:rPr>
          <w:rFonts w:ascii="Arial" w:hAnsi="Arial" w:cs="Arial"/>
          <w:sz w:val="22"/>
          <w:szCs w:val="22"/>
        </w:rPr>
        <w:t xml:space="preserve">Pro účely financování dodatečných služeb, budou smluvní strany postupovat dle zákona </w:t>
      </w:r>
      <w:r w:rsidR="00043ECB">
        <w:rPr>
          <w:rFonts w:ascii="Arial" w:hAnsi="Arial" w:cs="Arial"/>
          <w:sz w:val="22"/>
          <w:szCs w:val="22"/>
        </w:rPr>
        <w:br/>
      </w:r>
      <w:r w:rsidRPr="00465E63">
        <w:rPr>
          <w:rFonts w:ascii="Arial" w:hAnsi="Arial" w:cs="Arial"/>
          <w:sz w:val="22"/>
          <w:szCs w:val="22"/>
        </w:rPr>
        <w:t>č. 134/2016 Sb., o zadávání veřejných zakázek, ve znění pozdějších předpisů (dále jen „ZZVZ“), a to podle § 222 odst. 4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>, 5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>, 6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 xml:space="preserve"> nebo </w:t>
      </w:r>
      <w:r w:rsidR="00456F20">
        <w:rPr>
          <w:rFonts w:ascii="Arial" w:hAnsi="Arial" w:cs="Arial"/>
          <w:sz w:val="22"/>
          <w:szCs w:val="22"/>
        </w:rPr>
        <w:t xml:space="preserve">odst. </w:t>
      </w:r>
      <w:r w:rsidRPr="00465E63">
        <w:rPr>
          <w:rFonts w:ascii="Arial" w:hAnsi="Arial" w:cs="Arial"/>
          <w:sz w:val="22"/>
          <w:szCs w:val="22"/>
        </w:rPr>
        <w:t>7</w:t>
      </w:r>
      <w:r w:rsidR="00456F20">
        <w:rPr>
          <w:rFonts w:ascii="Arial" w:hAnsi="Arial" w:cs="Arial"/>
          <w:sz w:val="22"/>
          <w:szCs w:val="22"/>
        </w:rPr>
        <w:t>.,</w:t>
      </w:r>
      <w:r w:rsidRPr="00465E63">
        <w:rPr>
          <w:rFonts w:ascii="Arial" w:hAnsi="Arial" w:cs="Arial"/>
          <w:sz w:val="22"/>
          <w:szCs w:val="22"/>
        </w:rPr>
        <w:t xml:space="preserve"> ZZVZ. </w:t>
      </w:r>
      <w:r w:rsidR="00456F20">
        <w:rPr>
          <w:rFonts w:ascii="Arial" w:hAnsi="Arial" w:cs="Arial"/>
          <w:sz w:val="22"/>
          <w:szCs w:val="22"/>
        </w:rPr>
        <w:t>Poskytovatel</w:t>
      </w:r>
      <w:r w:rsidR="00456F20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objednateli vždy předloží samostatně soupis prací pouze a jenom „víceprací“ a pouze a jenom „méně prací“, a to bez vzájemných zápočtů. Dále předloží krycí list těchto méně a víceprací, ze kterého bude patrná celková suma víceprací, celková suma </w:t>
      </w:r>
      <w:proofErr w:type="spellStart"/>
      <w:r w:rsidRPr="00465E63">
        <w:rPr>
          <w:rFonts w:ascii="Arial" w:hAnsi="Arial" w:cs="Arial"/>
          <w:sz w:val="22"/>
          <w:szCs w:val="22"/>
        </w:rPr>
        <w:t>méněprací</w:t>
      </w:r>
      <w:proofErr w:type="spellEnd"/>
      <w:r w:rsidRPr="00465E63">
        <w:rPr>
          <w:rFonts w:ascii="Arial" w:hAnsi="Arial" w:cs="Arial"/>
          <w:sz w:val="22"/>
          <w:szCs w:val="22"/>
        </w:rPr>
        <w:t xml:space="preserve"> a jejich výsledný součet (</w:t>
      </w:r>
      <w:r w:rsidR="00456F20">
        <w:rPr>
          <w:rFonts w:ascii="Arial" w:hAnsi="Arial" w:cs="Arial"/>
          <w:sz w:val="22"/>
          <w:szCs w:val="22"/>
        </w:rPr>
        <w:t>poskytovatel</w:t>
      </w:r>
      <w:r w:rsidR="00456F20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uvede na krycím listu změn oba součty, a to relativní součet = cenový nárůst a absolutní součet = cenový nárůst). Součástí každého krycího listu bude změnový list či změnové listy s řádnou číselnou řadou, na kterém/kterých bude/budou uvedeno/na zdůvodnění </w:t>
      </w:r>
      <w:r w:rsidR="00456F20">
        <w:rPr>
          <w:rFonts w:ascii="Arial" w:hAnsi="Arial" w:cs="Arial"/>
          <w:sz w:val="22"/>
          <w:szCs w:val="22"/>
        </w:rPr>
        <w:t>předmětných</w:t>
      </w:r>
      <w:r w:rsidR="00456F20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víceprací a </w:t>
      </w:r>
      <w:proofErr w:type="spellStart"/>
      <w:r w:rsidRPr="00465E63">
        <w:rPr>
          <w:rFonts w:ascii="Arial" w:hAnsi="Arial" w:cs="Arial"/>
          <w:sz w:val="22"/>
          <w:szCs w:val="22"/>
        </w:rPr>
        <w:t>méněprací</w:t>
      </w:r>
      <w:proofErr w:type="spellEnd"/>
      <w:r w:rsidRPr="00465E63">
        <w:rPr>
          <w:rFonts w:ascii="Arial" w:hAnsi="Arial" w:cs="Arial"/>
          <w:sz w:val="22"/>
          <w:szCs w:val="22"/>
        </w:rPr>
        <w:t>. Dále na tomto krycím listu bude uvedeno procentuální navýšení víceprací oproti ceně za dílo bez DPH a dále návrh zařazení víceprací dle § 222 odst. 4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>, 5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>, 6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 xml:space="preserve"> nebo </w:t>
      </w:r>
      <w:r w:rsidR="00456F20">
        <w:rPr>
          <w:rFonts w:ascii="Arial" w:hAnsi="Arial" w:cs="Arial"/>
          <w:sz w:val="22"/>
          <w:szCs w:val="22"/>
        </w:rPr>
        <w:t xml:space="preserve">odst. </w:t>
      </w:r>
      <w:r w:rsidRPr="00465E63">
        <w:rPr>
          <w:rFonts w:ascii="Arial" w:hAnsi="Arial" w:cs="Arial"/>
          <w:sz w:val="22"/>
          <w:szCs w:val="22"/>
        </w:rPr>
        <w:t>7</w:t>
      </w:r>
      <w:r w:rsidR="00456F20">
        <w:rPr>
          <w:rFonts w:ascii="Arial" w:hAnsi="Arial" w:cs="Arial"/>
          <w:sz w:val="22"/>
          <w:szCs w:val="22"/>
        </w:rPr>
        <w:t>.,</w:t>
      </w:r>
      <w:r w:rsidRPr="00465E63">
        <w:rPr>
          <w:rFonts w:ascii="Arial" w:hAnsi="Arial" w:cs="Arial"/>
          <w:sz w:val="22"/>
          <w:szCs w:val="22"/>
        </w:rPr>
        <w:t xml:space="preserve"> ZZVZ</w:t>
      </w:r>
      <w:r w:rsidR="00456F20">
        <w:rPr>
          <w:rFonts w:ascii="Arial" w:hAnsi="Arial" w:cs="Arial"/>
          <w:sz w:val="22"/>
          <w:szCs w:val="22"/>
        </w:rPr>
        <w:t>,</w:t>
      </w:r>
      <w:r w:rsidRPr="00465E63">
        <w:rPr>
          <w:rFonts w:ascii="Arial" w:hAnsi="Arial" w:cs="Arial"/>
          <w:sz w:val="22"/>
          <w:szCs w:val="22"/>
        </w:rPr>
        <w:t xml:space="preserve"> s odůvodněním zařazení těchto změn a uvedením změny závazku, a to jak pro vícepráce či </w:t>
      </w:r>
      <w:proofErr w:type="spellStart"/>
      <w:r w:rsidRPr="00465E63">
        <w:rPr>
          <w:rFonts w:ascii="Arial" w:hAnsi="Arial" w:cs="Arial"/>
          <w:sz w:val="22"/>
          <w:szCs w:val="22"/>
        </w:rPr>
        <w:t>méněpráce</w:t>
      </w:r>
      <w:proofErr w:type="spellEnd"/>
      <w:r w:rsidRPr="00465E63">
        <w:rPr>
          <w:rFonts w:ascii="Arial" w:hAnsi="Arial" w:cs="Arial"/>
          <w:sz w:val="22"/>
          <w:szCs w:val="22"/>
        </w:rPr>
        <w:t xml:space="preserve"> předložené na </w:t>
      </w:r>
      <w:r w:rsidR="00456F20">
        <w:rPr>
          <w:rFonts w:ascii="Arial" w:hAnsi="Arial" w:cs="Arial"/>
          <w:sz w:val="22"/>
          <w:szCs w:val="22"/>
        </w:rPr>
        <w:t>k</w:t>
      </w:r>
      <w:r w:rsidRPr="00465E63">
        <w:rPr>
          <w:rFonts w:ascii="Arial" w:hAnsi="Arial" w:cs="Arial"/>
          <w:sz w:val="22"/>
          <w:szCs w:val="22"/>
        </w:rPr>
        <w:t>rycí</w:t>
      </w:r>
      <w:r w:rsidR="00456F20">
        <w:rPr>
          <w:rFonts w:ascii="Arial" w:hAnsi="Arial" w:cs="Arial"/>
          <w:sz w:val="22"/>
          <w:szCs w:val="22"/>
        </w:rPr>
        <w:t>m</w:t>
      </w:r>
      <w:r w:rsidRPr="00465E63">
        <w:rPr>
          <w:rFonts w:ascii="Arial" w:hAnsi="Arial" w:cs="Arial"/>
          <w:sz w:val="22"/>
          <w:szCs w:val="22"/>
        </w:rPr>
        <w:t xml:space="preserve"> listu, tak pro vícepráce či </w:t>
      </w:r>
      <w:proofErr w:type="spellStart"/>
      <w:r w:rsidRPr="00465E63">
        <w:rPr>
          <w:rFonts w:ascii="Arial" w:hAnsi="Arial" w:cs="Arial"/>
          <w:sz w:val="22"/>
          <w:szCs w:val="22"/>
        </w:rPr>
        <w:t>méněpráce</w:t>
      </w:r>
      <w:proofErr w:type="spellEnd"/>
      <w:r w:rsidRPr="00465E63">
        <w:rPr>
          <w:rFonts w:ascii="Arial" w:hAnsi="Arial" w:cs="Arial"/>
          <w:sz w:val="22"/>
          <w:szCs w:val="22"/>
        </w:rPr>
        <w:t xml:space="preserve"> s uvedením cenového nárůstu, od počátku účinnosti této smlouvy. Každý krycí a změnový list </w:t>
      </w:r>
      <w:r w:rsidR="00456F20">
        <w:rPr>
          <w:rFonts w:ascii="Arial" w:hAnsi="Arial" w:cs="Arial"/>
          <w:sz w:val="22"/>
          <w:szCs w:val="22"/>
        </w:rPr>
        <w:t>vypracuje poskytovatel</w:t>
      </w:r>
      <w:r w:rsidR="00456F20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a </w:t>
      </w:r>
      <w:r w:rsidR="00456F20">
        <w:rPr>
          <w:rFonts w:ascii="Arial" w:hAnsi="Arial" w:cs="Arial"/>
          <w:sz w:val="22"/>
          <w:szCs w:val="22"/>
        </w:rPr>
        <w:t xml:space="preserve">předloží </w:t>
      </w:r>
      <w:r w:rsidRPr="00465E63">
        <w:rPr>
          <w:rFonts w:ascii="Arial" w:hAnsi="Arial" w:cs="Arial"/>
          <w:sz w:val="22"/>
          <w:szCs w:val="22"/>
        </w:rPr>
        <w:t>jej objednateli k zahájení schvalovacího procesu. Navržené změny dle § 222 odst. 7</w:t>
      </w:r>
      <w:r w:rsidR="00456F20">
        <w:rPr>
          <w:rFonts w:ascii="Arial" w:hAnsi="Arial" w:cs="Arial"/>
          <w:sz w:val="22"/>
          <w:szCs w:val="22"/>
        </w:rPr>
        <w:t>.</w:t>
      </w:r>
      <w:r w:rsidRPr="00465E63">
        <w:rPr>
          <w:rFonts w:ascii="Arial" w:hAnsi="Arial" w:cs="Arial"/>
          <w:sz w:val="22"/>
          <w:szCs w:val="22"/>
        </w:rPr>
        <w:t xml:space="preserve"> ZZVZ objednatel odmítne v případě, že nejsou v souladu se ZZVZ. V případě dalších více a méně prací se tento postup použije obdobně s tím, že na každém dalším takovém krycím listu bude uvedeno procentuální vyjádření víceprací v součtu s předchozími již dodatkem ke smlouvě </w:t>
      </w:r>
      <w:r w:rsidRPr="00465E63">
        <w:rPr>
          <w:rFonts w:ascii="Arial" w:hAnsi="Arial" w:cs="Arial"/>
          <w:sz w:val="22"/>
          <w:szCs w:val="22"/>
        </w:rPr>
        <w:lastRenderedPageBreak/>
        <w:t>schválenými vícepracemi. Celková suma víceprací daných takovými dodatky nesmí překročit zákonné maximum víceprací.</w:t>
      </w:r>
    </w:p>
    <w:p w:rsidR="00465E63" w:rsidRDefault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P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Pr="00465E63">
        <w:rPr>
          <w:rFonts w:ascii="Arial" w:hAnsi="Arial" w:cs="Arial"/>
          <w:sz w:val="22"/>
          <w:szCs w:val="22"/>
        </w:rPr>
        <w:t xml:space="preserve">V případě, že v průběhu provádění </w:t>
      </w:r>
      <w:r w:rsidR="00617AD3">
        <w:rPr>
          <w:rFonts w:ascii="Arial" w:hAnsi="Arial" w:cs="Arial"/>
          <w:sz w:val="22"/>
          <w:szCs w:val="22"/>
        </w:rPr>
        <w:t>následné péče</w:t>
      </w:r>
      <w:r w:rsidR="00617AD3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nebude objednatel některé práce požadovat a takovýto požadavek nebude v rozporu s předepsanými technologickými postupy nebo s předpisy o bezpečnosti práce, </w:t>
      </w:r>
      <w:r w:rsidR="00617AD3">
        <w:rPr>
          <w:rFonts w:ascii="Arial" w:hAnsi="Arial" w:cs="Arial"/>
          <w:sz w:val="22"/>
          <w:szCs w:val="22"/>
        </w:rPr>
        <w:t>poskytovatel</w:t>
      </w:r>
      <w:r w:rsidR="00617AD3" w:rsidRPr="00465E63">
        <w:rPr>
          <w:rFonts w:ascii="Arial" w:hAnsi="Arial" w:cs="Arial"/>
          <w:sz w:val="22"/>
          <w:szCs w:val="22"/>
        </w:rPr>
        <w:t xml:space="preserve"> </w:t>
      </w:r>
      <w:r w:rsidRPr="00465E63">
        <w:rPr>
          <w:rFonts w:ascii="Arial" w:hAnsi="Arial" w:cs="Arial"/>
          <w:sz w:val="22"/>
          <w:szCs w:val="22"/>
        </w:rPr>
        <w:t xml:space="preserve">takové práce provádět nebude. Změny- </w:t>
      </w:r>
      <w:proofErr w:type="spellStart"/>
      <w:r w:rsidRPr="00465E63">
        <w:rPr>
          <w:rFonts w:ascii="Arial" w:hAnsi="Arial" w:cs="Arial"/>
          <w:sz w:val="22"/>
          <w:szCs w:val="22"/>
        </w:rPr>
        <w:t>méněpráce</w:t>
      </w:r>
      <w:proofErr w:type="spellEnd"/>
      <w:r w:rsidRPr="00465E63">
        <w:rPr>
          <w:rFonts w:ascii="Arial" w:hAnsi="Arial" w:cs="Arial"/>
          <w:sz w:val="22"/>
          <w:szCs w:val="22"/>
        </w:rPr>
        <w:t xml:space="preserve"> </w:t>
      </w:r>
      <w:r w:rsidRPr="0059761E">
        <w:rPr>
          <w:rFonts w:ascii="Arial" w:hAnsi="Arial" w:cs="Arial"/>
          <w:sz w:val="22"/>
          <w:szCs w:val="22"/>
        </w:rPr>
        <w:t xml:space="preserve">nesmí být takového charakteru, </w:t>
      </w:r>
      <w:r w:rsidR="00617AD3" w:rsidRPr="0059761E">
        <w:rPr>
          <w:rFonts w:ascii="Arial" w:hAnsi="Arial" w:cs="Arial"/>
          <w:sz w:val="22"/>
          <w:szCs w:val="22"/>
        </w:rPr>
        <w:t xml:space="preserve">že by neodpovídaly </w:t>
      </w:r>
      <w:r w:rsidRPr="0059761E">
        <w:rPr>
          <w:rFonts w:ascii="Arial" w:hAnsi="Arial" w:cs="Arial"/>
          <w:sz w:val="22"/>
          <w:szCs w:val="22"/>
        </w:rPr>
        <w:t>naplnění PD a měly by za následek</w:t>
      </w:r>
      <w:r w:rsidRPr="00465E63">
        <w:rPr>
          <w:rFonts w:ascii="Arial" w:hAnsi="Arial" w:cs="Arial"/>
          <w:sz w:val="22"/>
          <w:szCs w:val="22"/>
        </w:rPr>
        <w:t xml:space="preserve"> odebrání dotace </w:t>
      </w:r>
      <w:r w:rsidR="00617AD3">
        <w:rPr>
          <w:rFonts w:ascii="Arial" w:hAnsi="Arial" w:cs="Arial"/>
          <w:sz w:val="22"/>
          <w:szCs w:val="22"/>
        </w:rPr>
        <w:t xml:space="preserve">poskytnuté </w:t>
      </w:r>
      <w:r w:rsidRPr="00465E63">
        <w:rPr>
          <w:rFonts w:ascii="Arial" w:hAnsi="Arial" w:cs="Arial"/>
          <w:sz w:val="22"/>
          <w:szCs w:val="22"/>
        </w:rPr>
        <w:t xml:space="preserve">objednateli. Zúžení rozsahu </w:t>
      </w:r>
      <w:r w:rsidR="00617AD3">
        <w:rPr>
          <w:rFonts w:ascii="Arial" w:hAnsi="Arial" w:cs="Arial"/>
          <w:sz w:val="22"/>
          <w:szCs w:val="22"/>
        </w:rPr>
        <w:t>poskytovaných služeb</w:t>
      </w:r>
      <w:r w:rsidRPr="00465E63">
        <w:rPr>
          <w:rFonts w:ascii="Arial" w:hAnsi="Arial" w:cs="Arial"/>
          <w:sz w:val="22"/>
          <w:szCs w:val="22"/>
        </w:rPr>
        <w:t xml:space="preserve"> bude </w:t>
      </w:r>
      <w:r w:rsidR="00617AD3">
        <w:rPr>
          <w:rFonts w:ascii="Arial" w:hAnsi="Arial" w:cs="Arial"/>
          <w:sz w:val="22"/>
          <w:szCs w:val="22"/>
        </w:rPr>
        <w:t xml:space="preserve">vždy </w:t>
      </w:r>
      <w:r w:rsidRPr="00465E63">
        <w:rPr>
          <w:rFonts w:ascii="Arial" w:hAnsi="Arial" w:cs="Arial"/>
          <w:sz w:val="22"/>
          <w:szCs w:val="22"/>
        </w:rPr>
        <w:t>specifikováno v písemném dodatku k této smlouvě.</w:t>
      </w:r>
    </w:p>
    <w:p w:rsidR="00465E63" w:rsidRP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E63">
        <w:rPr>
          <w:rFonts w:ascii="Arial" w:hAnsi="Arial" w:cs="Arial"/>
          <w:sz w:val="22"/>
          <w:szCs w:val="22"/>
        </w:rPr>
        <w:tab/>
      </w:r>
    </w:p>
    <w:p w:rsidR="00465E63" w:rsidRDefault="00465E63" w:rsidP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="00617AD3">
        <w:rPr>
          <w:rFonts w:ascii="Arial" w:hAnsi="Arial" w:cs="Arial"/>
          <w:sz w:val="22"/>
          <w:szCs w:val="22"/>
        </w:rPr>
        <w:t>Poskytovatel je povinen provádět kompletní následnou péči</w:t>
      </w:r>
      <w:r w:rsidRPr="00465E63">
        <w:rPr>
          <w:rFonts w:ascii="Arial" w:hAnsi="Arial" w:cs="Arial"/>
          <w:sz w:val="22"/>
          <w:szCs w:val="22"/>
        </w:rPr>
        <w:t xml:space="preserve"> v řádné kvalitě tak, aby </w:t>
      </w:r>
      <w:r w:rsidR="00617AD3">
        <w:rPr>
          <w:rFonts w:ascii="Arial" w:hAnsi="Arial" w:cs="Arial"/>
          <w:sz w:val="22"/>
          <w:szCs w:val="22"/>
        </w:rPr>
        <w:t xml:space="preserve">to </w:t>
      </w:r>
      <w:r w:rsidRPr="00465E63">
        <w:rPr>
          <w:rFonts w:ascii="Arial" w:hAnsi="Arial" w:cs="Arial"/>
          <w:sz w:val="22"/>
          <w:szCs w:val="22"/>
        </w:rPr>
        <w:t>odpovídal</w:t>
      </w:r>
      <w:r w:rsidR="00617AD3">
        <w:rPr>
          <w:rFonts w:ascii="Arial" w:hAnsi="Arial" w:cs="Arial"/>
          <w:sz w:val="22"/>
          <w:szCs w:val="22"/>
        </w:rPr>
        <w:t>a</w:t>
      </w:r>
      <w:r w:rsidRPr="00465E63">
        <w:rPr>
          <w:rFonts w:ascii="Arial" w:hAnsi="Arial" w:cs="Arial"/>
          <w:sz w:val="22"/>
          <w:szCs w:val="22"/>
        </w:rPr>
        <w:t xml:space="preserve"> </w:t>
      </w:r>
      <w:r w:rsidR="00617AD3">
        <w:rPr>
          <w:rFonts w:ascii="Arial" w:hAnsi="Arial" w:cs="Arial"/>
          <w:sz w:val="22"/>
          <w:szCs w:val="22"/>
        </w:rPr>
        <w:t>projektové dokumentaci</w:t>
      </w:r>
      <w:r w:rsidRPr="00465E63">
        <w:rPr>
          <w:rFonts w:ascii="Arial" w:hAnsi="Arial" w:cs="Arial"/>
          <w:sz w:val="22"/>
          <w:szCs w:val="22"/>
        </w:rPr>
        <w:t xml:space="preserve">, </w:t>
      </w:r>
      <w:r w:rsidR="00617AD3">
        <w:rPr>
          <w:rFonts w:ascii="Arial" w:hAnsi="Arial" w:cs="Arial"/>
          <w:sz w:val="22"/>
          <w:szCs w:val="22"/>
        </w:rPr>
        <w:t xml:space="preserve">příslušným </w:t>
      </w:r>
      <w:r w:rsidRPr="00465E63">
        <w:rPr>
          <w:rFonts w:ascii="Arial" w:hAnsi="Arial" w:cs="Arial"/>
          <w:sz w:val="22"/>
          <w:szCs w:val="22"/>
        </w:rPr>
        <w:t xml:space="preserve">platným normám, </w:t>
      </w:r>
      <w:r w:rsidR="00617AD3">
        <w:rPr>
          <w:rFonts w:ascii="Arial" w:hAnsi="Arial" w:cs="Arial"/>
          <w:sz w:val="22"/>
          <w:szCs w:val="22"/>
        </w:rPr>
        <w:t xml:space="preserve">a </w:t>
      </w:r>
      <w:r w:rsidRPr="00465E63">
        <w:rPr>
          <w:rFonts w:ascii="Arial" w:hAnsi="Arial" w:cs="Arial"/>
          <w:sz w:val="22"/>
          <w:szCs w:val="22"/>
        </w:rPr>
        <w:t>obecně závazným právním předpisům platným pro prováděn</w:t>
      </w:r>
      <w:r w:rsidR="00617AD3">
        <w:rPr>
          <w:rFonts w:ascii="Arial" w:hAnsi="Arial" w:cs="Arial"/>
          <w:sz w:val="22"/>
          <w:szCs w:val="22"/>
        </w:rPr>
        <w:t>í</w:t>
      </w:r>
      <w:r w:rsidRPr="00465E63">
        <w:rPr>
          <w:rFonts w:ascii="Arial" w:hAnsi="Arial" w:cs="Arial"/>
          <w:sz w:val="22"/>
          <w:szCs w:val="22"/>
        </w:rPr>
        <w:t xml:space="preserve"> </w:t>
      </w:r>
      <w:r w:rsidR="00617AD3">
        <w:rPr>
          <w:rFonts w:ascii="Arial" w:hAnsi="Arial" w:cs="Arial"/>
          <w:sz w:val="22"/>
          <w:szCs w:val="22"/>
        </w:rPr>
        <w:t>předmětných činností</w:t>
      </w:r>
      <w:r w:rsidRPr="00465E63">
        <w:rPr>
          <w:rFonts w:ascii="Arial" w:hAnsi="Arial" w:cs="Arial"/>
          <w:sz w:val="22"/>
          <w:szCs w:val="22"/>
        </w:rPr>
        <w:t>.</w:t>
      </w:r>
    </w:p>
    <w:p w:rsidR="00465E63" w:rsidRDefault="00465E63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ED20CB" w:rsidRPr="00CE6029" w:rsidRDefault="00ED20CB" w:rsidP="00ED20CB">
      <w:pPr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83813" w:rsidRDefault="005574CC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21B48">
        <w:rPr>
          <w:rFonts w:ascii="Arial" w:hAnsi="Arial" w:cs="Arial"/>
          <w:b/>
          <w:sz w:val="22"/>
          <w:szCs w:val="22"/>
        </w:rPr>
        <w:t xml:space="preserve"> </w:t>
      </w:r>
      <w:r w:rsidR="00B428B5" w:rsidRPr="00421B48">
        <w:rPr>
          <w:rFonts w:ascii="Arial" w:hAnsi="Arial" w:cs="Arial"/>
          <w:b/>
          <w:sz w:val="22"/>
          <w:szCs w:val="22"/>
        </w:rPr>
        <w:t>I</w:t>
      </w:r>
      <w:r w:rsidR="00CC5C68">
        <w:rPr>
          <w:rFonts w:ascii="Arial" w:hAnsi="Arial" w:cs="Arial"/>
          <w:b/>
          <w:bCs/>
          <w:sz w:val="22"/>
          <w:szCs w:val="22"/>
        </w:rPr>
        <w:t>V</w:t>
      </w:r>
      <w:r w:rsidR="00D773D8" w:rsidRPr="00CE6029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D773D8" w:rsidRPr="00CE6029" w:rsidRDefault="00D773D8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t>Cena z</w:t>
      </w:r>
      <w:r w:rsidR="001D3DD9">
        <w:rPr>
          <w:rFonts w:ascii="Arial" w:hAnsi="Arial" w:cs="Arial"/>
          <w:b/>
          <w:bCs/>
          <w:sz w:val="22"/>
          <w:szCs w:val="22"/>
        </w:rPr>
        <w:t>a</w:t>
      </w:r>
      <w:r w:rsidRPr="00CE6029">
        <w:rPr>
          <w:rFonts w:ascii="Arial" w:hAnsi="Arial" w:cs="Arial"/>
          <w:b/>
          <w:bCs/>
          <w:sz w:val="22"/>
          <w:szCs w:val="22"/>
        </w:rPr>
        <w:t xml:space="preserve"> dílo</w:t>
      </w:r>
      <w:r w:rsidR="00DB5BAF">
        <w:rPr>
          <w:rFonts w:ascii="Arial" w:hAnsi="Arial" w:cs="Arial"/>
          <w:b/>
          <w:bCs/>
          <w:sz w:val="22"/>
          <w:szCs w:val="22"/>
        </w:rPr>
        <w:t xml:space="preserve"> a platební podmínky</w:t>
      </w:r>
    </w:p>
    <w:p w:rsidR="00DB5BAF" w:rsidRDefault="00465E63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183635">
        <w:rPr>
          <w:rFonts w:ascii="Arial" w:hAnsi="Arial" w:cs="Arial"/>
          <w:sz w:val="22"/>
          <w:szCs w:val="22"/>
        </w:rPr>
        <w:t>Celková c</w:t>
      </w:r>
      <w:r w:rsidR="00B915E4">
        <w:rPr>
          <w:rFonts w:ascii="Arial" w:hAnsi="Arial" w:cs="Arial"/>
          <w:sz w:val="22"/>
          <w:szCs w:val="22"/>
        </w:rPr>
        <w:t>ena za</w:t>
      </w:r>
      <w:r w:rsidR="00B924DC">
        <w:rPr>
          <w:rFonts w:ascii="Arial" w:hAnsi="Arial" w:cs="Arial"/>
          <w:sz w:val="22"/>
          <w:szCs w:val="22"/>
        </w:rPr>
        <w:t xml:space="preserve"> </w:t>
      </w:r>
      <w:r w:rsidR="00617AD3">
        <w:rPr>
          <w:rFonts w:ascii="Arial" w:hAnsi="Arial" w:cs="Arial"/>
          <w:sz w:val="22"/>
          <w:szCs w:val="22"/>
        </w:rPr>
        <w:t xml:space="preserve">zajištění služeb následné péče </w:t>
      </w:r>
      <w:r w:rsidR="00583813">
        <w:rPr>
          <w:rFonts w:ascii="Arial" w:hAnsi="Arial" w:cs="Arial"/>
          <w:sz w:val="22"/>
          <w:szCs w:val="22"/>
        </w:rPr>
        <w:t xml:space="preserve">byla </w:t>
      </w:r>
      <w:r w:rsidR="00617AD3">
        <w:rPr>
          <w:rFonts w:ascii="Arial" w:hAnsi="Arial" w:cs="Arial"/>
          <w:sz w:val="22"/>
          <w:szCs w:val="22"/>
        </w:rPr>
        <w:t xml:space="preserve">sjednána </w:t>
      </w:r>
      <w:r w:rsidR="00583813">
        <w:rPr>
          <w:rFonts w:ascii="Arial" w:hAnsi="Arial" w:cs="Arial"/>
          <w:sz w:val="22"/>
          <w:szCs w:val="22"/>
        </w:rPr>
        <w:t>dohodou</w:t>
      </w:r>
      <w:r w:rsidR="00876EAF">
        <w:rPr>
          <w:rFonts w:ascii="Arial" w:hAnsi="Arial" w:cs="Arial"/>
          <w:sz w:val="22"/>
          <w:szCs w:val="22"/>
        </w:rPr>
        <w:t>,</w:t>
      </w:r>
      <w:r w:rsidR="00583813">
        <w:rPr>
          <w:rFonts w:ascii="Arial" w:hAnsi="Arial" w:cs="Arial"/>
          <w:sz w:val="22"/>
          <w:szCs w:val="22"/>
        </w:rPr>
        <w:t xml:space="preserve"> na základě cenové nabídky </w:t>
      </w:r>
      <w:r w:rsidR="00617AD3">
        <w:rPr>
          <w:rFonts w:ascii="Arial" w:hAnsi="Arial" w:cs="Arial"/>
          <w:sz w:val="22"/>
          <w:szCs w:val="22"/>
        </w:rPr>
        <w:t xml:space="preserve">poskytovatele </w:t>
      </w:r>
      <w:r w:rsidR="00583813">
        <w:rPr>
          <w:rFonts w:ascii="Arial" w:hAnsi="Arial" w:cs="Arial"/>
          <w:sz w:val="22"/>
          <w:szCs w:val="22"/>
        </w:rPr>
        <w:t>a činí</w:t>
      </w:r>
    </w:p>
    <w:p w:rsidR="00DB5BAF" w:rsidRDefault="00B915E4" w:rsidP="00421B4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C65FA" w:rsidRPr="00EC76C1">
        <w:rPr>
          <w:rFonts w:ascii="Arial" w:hAnsi="Arial" w:cs="Arial"/>
          <w:b/>
          <w:sz w:val="22"/>
          <w:szCs w:val="22"/>
          <w:highlight w:val="yellow"/>
        </w:rPr>
        <w:t>…………..</w:t>
      </w:r>
      <w:r w:rsidR="00225C8C">
        <w:rPr>
          <w:rFonts w:ascii="Arial" w:hAnsi="Arial" w:cs="Arial"/>
          <w:b/>
          <w:sz w:val="22"/>
          <w:szCs w:val="22"/>
        </w:rPr>
        <w:t xml:space="preserve"> Kč</w:t>
      </w:r>
      <w:r w:rsidR="00183635">
        <w:rPr>
          <w:rFonts w:ascii="Arial" w:hAnsi="Arial" w:cs="Arial"/>
          <w:b/>
          <w:sz w:val="22"/>
          <w:szCs w:val="22"/>
        </w:rPr>
        <w:t>,</w:t>
      </w:r>
      <w:r w:rsidR="00497432">
        <w:rPr>
          <w:rFonts w:ascii="Arial" w:hAnsi="Arial" w:cs="Arial"/>
          <w:b/>
          <w:sz w:val="22"/>
          <w:szCs w:val="22"/>
        </w:rPr>
        <w:t xml:space="preserve"> včetně DPH</w:t>
      </w:r>
      <w:r>
        <w:rPr>
          <w:rFonts w:ascii="Arial" w:hAnsi="Arial" w:cs="Arial"/>
          <w:sz w:val="22"/>
          <w:szCs w:val="22"/>
        </w:rPr>
        <w:t>.</w:t>
      </w:r>
    </w:p>
    <w:p w:rsidR="003C6B53" w:rsidRDefault="003C6B53" w:rsidP="00421B48">
      <w:pPr>
        <w:jc w:val="center"/>
        <w:rPr>
          <w:rFonts w:ascii="Arial" w:hAnsi="Arial" w:cs="Arial"/>
          <w:sz w:val="22"/>
          <w:szCs w:val="22"/>
        </w:rPr>
      </w:pPr>
    </w:p>
    <w:p w:rsidR="00583813" w:rsidRDefault="00DB5BAF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617AD3">
        <w:rPr>
          <w:rFonts w:ascii="Arial" w:hAnsi="Arial" w:cs="Arial"/>
          <w:sz w:val="22"/>
          <w:szCs w:val="22"/>
        </w:rPr>
        <w:t xml:space="preserve">Poskytovatel </w:t>
      </w:r>
      <w:r w:rsidR="000507AB">
        <w:rPr>
          <w:rFonts w:ascii="Arial" w:hAnsi="Arial" w:cs="Arial"/>
          <w:sz w:val="22"/>
          <w:szCs w:val="22"/>
        </w:rPr>
        <w:t xml:space="preserve">tuto </w:t>
      </w:r>
      <w:r w:rsidR="00733771">
        <w:rPr>
          <w:rFonts w:ascii="Arial" w:hAnsi="Arial" w:cs="Arial"/>
          <w:sz w:val="22"/>
          <w:szCs w:val="22"/>
        </w:rPr>
        <w:t xml:space="preserve">cenu </w:t>
      </w:r>
      <w:r w:rsidR="000507AB">
        <w:rPr>
          <w:rFonts w:ascii="Arial" w:hAnsi="Arial" w:cs="Arial"/>
          <w:sz w:val="22"/>
          <w:szCs w:val="22"/>
        </w:rPr>
        <w:t>stanovil</w:t>
      </w:r>
      <w:r w:rsidR="00D33D56">
        <w:rPr>
          <w:rFonts w:ascii="Arial" w:hAnsi="Arial" w:cs="Arial"/>
          <w:sz w:val="22"/>
          <w:szCs w:val="22"/>
        </w:rPr>
        <w:t xml:space="preserve"> </w:t>
      </w:r>
      <w:r w:rsidR="00617AD3">
        <w:rPr>
          <w:rFonts w:ascii="Arial" w:hAnsi="Arial" w:cs="Arial"/>
          <w:sz w:val="22"/>
          <w:szCs w:val="22"/>
        </w:rPr>
        <w:t>v cenové nabídce, která je přílohou č. 2 k této smlouvě,</w:t>
      </w:r>
      <w:r w:rsidR="00D33D56">
        <w:rPr>
          <w:rFonts w:ascii="Arial" w:hAnsi="Arial" w:cs="Arial"/>
          <w:sz w:val="22"/>
          <w:szCs w:val="22"/>
        </w:rPr>
        <w:t xml:space="preserve"> </w:t>
      </w:r>
      <w:r w:rsidR="00617AD3">
        <w:rPr>
          <w:rFonts w:ascii="Arial" w:hAnsi="Arial" w:cs="Arial"/>
          <w:sz w:val="22"/>
          <w:szCs w:val="22"/>
        </w:rPr>
        <w:t>a to</w:t>
      </w:r>
      <w:r w:rsidR="000507AB">
        <w:rPr>
          <w:rFonts w:ascii="Arial" w:hAnsi="Arial" w:cs="Arial"/>
          <w:sz w:val="22"/>
          <w:szCs w:val="22"/>
        </w:rPr>
        <w:t xml:space="preserve"> na základě osobního </w:t>
      </w:r>
      <w:r w:rsidR="00617AD3">
        <w:rPr>
          <w:rFonts w:ascii="Arial" w:hAnsi="Arial" w:cs="Arial"/>
          <w:sz w:val="22"/>
          <w:szCs w:val="22"/>
        </w:rPr>
        <w:t>šetření a posouzení v místě plnění</w:t>
      </w:r>
      <w:r w:rsidR="000507AB">
        <w:rPr>
          <w:rFonts w:ascii="Arial" w:hAnsi="Arial" w:cs="Arial"/>
          <w:sz w:val="22"/>
          <w:szCs w:val="22"/>
        </w:rPr>
        <w:t xml:space="preserve">, </w:t>
      </w:r>
      <w:r w:rsidR="0072005D">
        <w:rPr>
          <w:rFonts w:ascii="Arial" w:hAnsi="Arial" w:cs="Arial"/>
          <w:sz w:val="22"/>
          <w:szCs w:val="22"/>
        </w:rPr>
        <w:t xml:space="preserve">prověření </w:t>
      </w:r>
      <w:r w:rsidR="000507AB">
        <w:rPr>
          <w:rFonts w:ascii="Arial" w:hAnsi="Arial" w:cs="Arial"/>
          <w:sz w:val="22"/>
          <w:szCs w:val="22"/>
        </w:rPr>
        <w:t xml:space="preserve">a </w:t>
      </w:r>
      <w:r w:rsidR="00386684">
        <w:rPr>
          <w:rFonts w:ascii="Arial" w:hAnsi="Arial" w:cs="Arial"/>
          <w:sz w:val="22"/>
          <w:szCs w:val="22"/>
        </w:rPr>
        <w:t xml:space="preserve">zhodnocení </w:t>
      </w:r>
      <w:r w:rsidR="000507AB">
        <w:rPr>
          <w:rFonts w:ascii="Arial" w:hAnsi="Arial" w:cs="Arial"/>
          <w:sz w:val="22"/>
          <w:szCs w:val="22"/>
        </w:rPr>
        <w:t xml:space="preserve">všech </w:t>
      </w:r>
      <w:r w:rsidR="00386684">
        <w:rPr>
          <w:rFonts w:ascii="Arial" w:hAnsi="Arial" w:cs="Arial"/>
          <w:sz w:val="22"/>
          <w:szCs w:val="22"/>
        </w:rPr>
        <w:t>podmínek</w:t>
      </w:r>
      <w:r w:rsidR="000507AB">
        <w:rPr>
          <w:rFonts w:ascii="Arial" w:hAnsi="Arial" w:cs="Arial"/>
          <w:sz w:val="22"/>
          <w:szCs w:val="22"/>
        </w:rPr>
        <w:t xml:space="preserve">, které by celkovou cenu mohly </w:t>
      </w:r>
      <w:r w:rsidR="0072005D">
        <w:rPr>
          <w:rFonts w:ascii="Arial" w:hAnsi="Arial" w:cs="Arial"/>
          <w:sz w:val="22"/>
          <w:szCs w:val="22"/>
        </w:rPr>
        <w:t>ovlivnit</w:t>
      </w:r>
      <w:r w:rsidR="000507AB">
        <w:rPr>
          <w:rFonts w:ascii="Arial" w:hAnsi="Arial" w:cs="Arial"/>
          <w:sz w:val="22"/>
          <w:szCs w:val="22"/>
        </w:rPr>
        <w:t>, takže je sjednána jako cena pevná, neměnná</w:t>
      </w:r>
      <w:r w:rsidR="00733771">
        <w:rPr>
          <w:rFonts w:ascii="Arial" w:hAnsi="Arial" w:cs="Arial"/>
          <w:sz w:val="22"/>
          <w:szCs w:val="22"/>
        </w:rPr>
        <w:t xml:space="preserve">. </w:t>
      </w:r>
      <w:r w:rsidR="00583813">
        <w:rPr>
          <w:rFonts w:ascii="Arial" w:hAnsi="Arial" w:cs="Arial"/>
          <w:sz w:val="22"/>
          <w:szCs w:val="22"/>
        </w:rPr>
        <w:t>Změna ceny je možná pouze v</w:t>
      </w:r>
      <w:r>
        <w:rPr>
          <w:rFonts w:ascii="Arial" w:hAnsi="Arial" w:cs="Arial"/>
          <w:sz w:val="22"/>
          <w:szCs w:val="22"/>
        </w:rPr>
        <w:t> souvislosti se zákonnou změnou sazby DPH.</w:t>
      </w:r>
    </w:p>
    <w:p w:rsidR="003C6B53" w:rsidRDefault="003C6B53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Pr="00465E63" w:rsidRDefault="00354F39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465E63" w:rsidRPr="00465E63">
        <w:rPr>
          <w:rFonts w:ascii="Arial" w:hAnsi="Arial" w:cs="Arial"/>
          <w:sz w:val="22"/>
          <w:szCs w:val="22"/>
        </w:rPr>
        <w:t xml:space="preserve">Cena dle </w:t>
      </w:r>
      <w:r w:rsidR="00465E63">
        <w:rPr>
          <w:rFonts w:ascii="Arial" w:hAnsi="Arial" w:cs="Arial"/>
          <w:sz w:val="22"/>
          <w:szCs w:val="22"/>
        </w:rPr>
        <w:t>odst</w:t>
      </w:r>
      <w:r w:rsidR="00617AD3">
        <w:rPr>
          <w:rFonts w:ascii="Arial" w:hAnsi="Arial" w:cs="Arial"/>
          <w:sz w:val="22"/>
          <w:szCs w:val="22"/>
        </w:rPr>
        <w:t>.</w:t>
      </w:r>
      <w:r w:rsidR="00465E63">
        <w:rPr>
          <w:rFonts w:ascii="Arial" w:hAnsi="Arial" w:cs="Arial"/>
          <w:sz w:val="22"/>
          <w:szCs w:val="22"/>
        </w:rPr>
        <w:t xml:space="preserve"> 1 </w:t>
      </w:r>
      <w:r w:rsidR="00617AD3">
        <w:rPr>
          <w:rFonts w:ascii="Arial" w:hAnsi="Arial" w:cs="Arial"/>
          <w:sz w:val="22"/>
          <w:szCs w:val="22"/>
        </w:rPr>
        <w:t xml:space="preserve">tohoto </w:t>
      </w:r>
      <w:r w:rsidR="00465E63">
        <w:rPr>
          <w:rFonts w:ascii="Arial" w:hAnsi="Arial" w:cs="Arial"/>
          <w:sz w:val="22"/>
          <w:szCs w:val="22"/>
        </w:rPr>
        <w:t>článku</w:t>
      </w:r>
      <w:r w:rsidR="00465E63" w:rsidRPr="00465E63">
        <w:rPr>
          <w:rFonts w:ascii="Arial" w:hAnsi="Arial" w:cs="Arial"/>
          <w:sz w:val="22"/>
          <w:szCs w:val="22"/>
        </w:rPr>
        <w:t xml:space="preserve"> je stanovena jako pevná, konečná a neměnná po celou dobu provádění </w:t>
      </w:r>
      <w:r w:rsidR="00617AD3">
        <w:rPr>
          <w:rFonts w:ascii="Arial" w:hAnsi="Arial" w:cs="Arial"/>
          <w:sz w:val="22"/>
          <w:szCs w:val="22"/>
        </w:rPr>
        <w:t>následné péče</w:t>
      </w:r>
      <w:r w:rsidR="00617AD3" w:rsidRPr="00465E63">
        <w:rPr>
          <w:rFonts w:ascii="Arial" w:hAnsi="Arial" w:cs="Arial"/>
          <w:sz w:val="22"/>
          <w:szCs w:val="22"/>
        </w:rPr>
        <w:t xml:space="preserve"> </w:t>
      </w:r>
      <w:r w:rsidR="00465E63" w:rsidRPr="00465E63">
        <w:rPr>
          <w:rFonts w:ascii="Arial" w:hAnsi="Arial" w:cs="Arial"/>
          <w:sz w:val="22"/>
          <w:szCs w:val="22"/>
        </w:rPr>
        <w:t xml:space="preserve">a může být změněna pouze za podmínek uvedených v této smlouvě. </w:t>
      </w:r>
      <w:r w:rsidR="000A6763">
        <w:rPr>
          <w:rFonts w:ascii="Arial" w:hAnsi="Arial" w:cs="Arial"/>
          <w:sz w:val="22"/>
          <w:szCs w:val="22"/>
        </w:rPr>
        <w:t>Sjednaná c</w:t>
      </w:r>
      <w:r w:rsidR="00465E63" w:rsidRPr="00465E63">
        <w:rPr>
          <w:rFonts w:ascii="Arial" w:hAnsi="Arial" w:cs="Arial"/>
          <w:sz w:val="22"/>
          <w:szCs w:val="22"/>
        </w:rPr>
        <w:t xml:space="preserve">ena je </w:t>
      </w:r>
      <w:r w:rsidR="000A6763">
        <w:rPr>
          <w:rFonts w:ascii="Arial" w:hAnsi="Arial" w:cs="Arial"/>
          <w:sz w:val="22"/>
          <w:szCs w:val="22"/>
        </w:rPr>
        <w:t xml:space="preserve">cenou </w:t>
      </w:r>
      <w:r w:rsidR="00465E63" w:rsidRPr="00465E63">
        <w:rPr>
          <w:rFonts w:ascii="Arial" w:hAnsi="Arial" w:cs="Arial"/>
          <w:sz w:val="22"/>
          <w:szCs w:val="22"/>
        </w:rPr>
        <w:t>nejvýše přípustn</w:t>
      </w:r>
      <w:r w:rsidR="000A6763">
        <w:rPr>
          <w:rFonts w:ascii="Arial" w:hAnsi="Arial" w:cs="Arial"/>
          <w:sz w:val="22"/>
          <w:szCs w:val="22"/>
        </w:rPr>
        <w:t>ou</w:t>
      </w:r>
      <w:r w:rsidR="00465E63" w:rsidRPr="00465E63">
        <w:rPr>
          <w:rFonts w:ascii="Arial" w:hAnsi="Arial" w:cs="Arial"/>
          <w:sz w:val="22"/>
          <w:szCs w:val="22"/>
        </w:rPr>
        <w:t xml:space="preserve"> pro veškeré práce a dodávky v rámci předmětu této smlouvy</w:t>
      </w:r>
      <w:r w:rsidR="000A6763">
        <w:rPr>
          <w:rFonts w:ascii="Arial" w:hAnsi="Arial" w:cs="Arial"/>
          <w:sz w:val="22"/>
          <w:szCs w:val="22"/>
        </w:rPr>
        <w:t>.</w:t>
      </w:r>
    </w:p>
    <w:p w:rsidR="00043ECB" w:rsidRDefault="00465E63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65E63" w:rsidRDefault="00043ECB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0A6763">
        <w:rPr>
          <w:rFonts w:ascii="Arial" w:hAnsi="Arial" w:cs="Arial"/>
          <w:sz w:val="22"/>
          <w:szCs w:val="22"/>
        </w:rPr>
        <w:t>Sjednaná c</w:t>
      </w:r>
      <w:r w:rsidR="00465E63">
        <w:rPr>
          <w:rFonts w:ascii="Arial" w:hAnsi="Arial" w:cs="Arial"/>
          <w:sz w:val="22"/>
          <w:szCs w:val="22"/>
        </w:rPr>
        <w:t xml:space="preserve">ena </w:t>
      </w:r>
      <w:r w:rsidR="00465E63" w:rsidRPr="00465E63">
        <w:rPr>
          <w:rFonts w:ascii="Arial" w:hAnsi="Arial" w:cs="Arial"/>
          <w:sz w:val="22"/>
          <w:szCs w:val="22"/>
        </w:rPr>
        <w:t xml:space="preserve">zahrnuje </w:t>
      </w:r>
      <w:r w:rsidR="000A6763">
        <w:rPr>
          <w:rFonts w:ascii="Arial" w:hAnsi="Arial" w:cs="Arial"/>
          <w:sz w:val="22"/>
          <w:szCs w:val="22"/>
        </w:rPr>
        <w:t xml:space="preserve">rovněž </w:t>
      </w:r>
      <w:r w:rsidR="00465E63" w:rsidRPr="00465E63">
        <w:rPr>
          <w:rFonts w:ascii="Arial" w:hAnsi="Arial" w:cs="Arial"/>
          <w:sz w:val="22"/>
          <w:szCs w:val="22"/>
        </w:rPr>
        <w:t xml:space="preserve">veškeré náklady spojené s přípravou, plněním, dokončením a splněním předmětu této smlouvy ve sjednaném rozsahu, zejména náklady na materiály, pracovní síly, stroje, dopravu, zařízení pracoviště, dokumentaci, režii </w:t>
      </w:r>
      <w:r w:rsidR="000A6763">
        <w:rPr>
          <w:rFonts w:ascii="Arial" w:hAnsi="Arial" w:cs="Arial"/>
          <w:sz w:val="22"/>
          <w:szCs w:val="22"/>
        </w:rPr>
        <w:t>poskytovatele</w:t>
      </w:r>
      <w:r w:rsidR="000A6763" w:rsidRPr="00465E63">
        <w:rPr>
          <w:rFonts w:ascii="Arial" w:hAnsi="Arial" w:cs="Arial"/>
          <w:sz w:val="22"/>
          <w:szCs w:val="22"/>
        </w:rPr>
        <w:t xml:space="preserve"> </w:t>
      </w:r>
      <w:r w:rsidR="00465E63" w:rsidRPr="00465E63">
        <w:rPr>
          <w:rFonts w:ascii="Arial" w:hAnsi="Arial" w:cs="Arial"/>
          <w:sz w:val="22"/>
          <w:szCs w:val="22"/>
        </w:rPr>
        <w:t xml:space="preserve">a veškeré další náklady </w:t>
      </w:r>
      <w:r w:rsidR="000A6763">
        <w:rPr>
          <w:rFonts w:ascii="Arial" w:hAnsi="Arial" w:cs="Arial"/>
          <w:sz w:val="22"/>
          <w:szCs w:val="22"/>
        </w:rPr>
        <w:t>poskytovatele</w:t>
      </w:r>
      <w:r w:rsidR="00465E63" w:rsidRPr="00465E63">
        <w:rPr>
          <w:rFonts w:ascii="Arial" w:hAnsi="Arial" w:cs="Arial"/>
          <w:sz w:val="22"/>
          <w:szCs w:val="22"/>
        </w:rPr>
        <w:t xml:space="preserve">, které mohou vzniknout při provádění </w:t>
      </w:r>
      <w:r w:rsidR="000A6763">
        <w:rPr>
          <w:rFonts w:ascii="Arial" w:hAnsi="Arial" w:cs="Arial"/>
          <w:sz w:val="22"/>
          <w:szCs w:val="22"/>
        </w:rPr>
        <w:t>činností následné péče.</w:t>
      </w:r>
    </w:p>
    <w:p w:rsidR="00465E63" w:rsidRDefault="00465E63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Pr="00465E63" w:rsidRDefault="00043ECB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465E63">
        <w:rPr>
          <w:rFonts w:ascii="Arial" w:hAnsi="Arial" w:cs="Arial"/>
          <w:sz w:val="22"/>
          <w:szCs w:val="22"/>
        </w:rPr>
        <w:t xml:space="preserve">. </w:t>
      </w:r>
      <w:r w:rsidR="000A6763">
        <w:rPr>
          <w:rFonts w:ascii="Arial" w:hAnsi="Arial" w:cs="Arial"/>
          <w:sz w:val="22"/>
          <w:szCs w:val="22"/>
        </w:rPr>
        <w:t>Poskytovatel</w:t>
      </w:r>
      <w:r w:rsidR="000A6763" w:rsidRPr="00465E63">
        <w:rPr>
          <w:rFonts w:ascii="Arial" w:hAnsi="Arial" w:cs="Arial"/>
          <w:sz w:val="22"/>
          <w:szCs w:val="22"/>
        </w:rPr>
        <w:t xml:space="preserve"> </w:t>
      </w:r>
      <w:r w:rsidR="00465E63" w:rsidRPr="00465E63">
        <w:rPr>
          <w:rFonts w:ascii="Arial" w:hAnsi="Arial" w:cs="Arial"/>
          <w:sz w:val="22"/>
          <w:szCs w:val="22"/>
        </w:rPr>
        <w:t>prohlašuje, že se podrobně seznámil s podmínkami pracoviště</w:t>
      </w:r>
      <w:r w:rsidR="000A6763">
        <w:rPr>
          <w:rFonts w:ascii="Arial" w:hAnsi="Arial" w:cs="Arial"/>
          <w:sz w:val="22"/>
          <w:szCs w:val="22"/>
        </w:rPr>
        <w:t xml:space="preserve"> na místě plnění</w:t>
      </w:r>
      <w:r w:rsidR="00465E63" w:rsidRPr="00465E63">
        <w:rPr>
          <w:rFonts w:ascii="Arial" w:hAnsi="Arial" w:cs="Arial"/>
          <w:sz w:val="22"/>
          <w:szCs w:val="22"/>
        </w:rPr>
        <w:t xml:space="preserve"> a v</w:t>
      </w:r>
      <w:r w:rsidR="000A6763">
        <w:rPr>
          <w:rFonts w:ascii="Arial" w:hAnsi="Arial" w:cs="Arial"/>
          <w:sz w:val="22"/>
          <w:szCs w:val="22"/>
        </w:rPr>
        <w:t> r</w:t>
      </w:r>
      <w:r w:rsidR="00465E63" w:rsidRPr="00465E63">
        <w:rPr>
          <w:rFonts w:ascii="Arial" w:hAnsi="Arial" w:cs="Arial"/>
          <w:sz w:val="22"/>
          <w:szCs w:val="22"/>
        </w:rPr>
        <w:t>ozpočtu</w:t>
      </w:r>
      <w:r w:rsidR="000A6763">
        <w:rPr>
          <w:rFonts w:ascii="Arial" w:hAnsi="Arial" w:cs="Arial"/>
          <w:sz w:val="22"/>
          <w:szCs w:val="22"/>
        </w:rPr>
        <w:t xml:space="preserve">, který je přílohou č. 3 </w:t>
      </w:r>
      <w:proofErr w:type="gramStart"/>
      <w:r w:rsidR="000A6763">
        <w:rPr>
          <w:rFonts w:ascii="Arial" w:hAnsi="Arial" w:cs="Arial"/>
          <w:sz w:val="22"/>
          <w:szCs w:val="22"/>
        </w:rPr>
        <w:t>této</w:t>
      </w:r>
      <w:proofErr w:type="gramEnd"/>
      <w:r w:rsidR="000A6763">
        <w:rPr>
          <w:rFonts w:ascii="Arial" w:hAnsi="Arial" w:cs="Arial"/>
          <w:sz w:val="22"/>
          <w:szCs w:val="22"/>
        </w:rPr>
        <w:t xml:space="preserve"> smlouvy,</w:t>
      </w:r>
      <w:r w:rsidR="00465E63" w:rsidRPr="00465E63">
        <w:rPr>
          <w:rFonts w:ascii="Arial" w:hAnsi="Arial" w:cs="Arial"/>
          <w:sz w:val="22"/>
          <w:szCs w:val="22"/>
        </w:rPr>
        <w:t xml:space="preserve"> ocenil všechny položky, které jsou nutné pro </w:t>
      </w:r>
      <w:r w:rsidR="000A6763">
        <w:rPr>
          <w:rFonts w:ascii="Arial" w:hAnsi="Arial" w:cs="Arial"/>
          <w:sz w:val="22"/>
          <w:szCs w:val="22"/>
        </w:rPr>
        <w:t xml:space="preserve">kompletní a </w:t>
      </w:r>
      <w:r w:rsidR="00465E63" w:rsidRPr="00465E63">
        <w:rPr>
          <w:rFonts w:ascii="Arial" w:hAnsi="Arial" w:cs="Arial"/>
          <w:sz w:val="22"/>
          <w:szCs w:val="22"/>
        </w:rPr>
        <w:t xml:space="preserve">řádné </w:t>
      </w:r>
      <w:r w:rsidR="000A6763">
        <w:rPr>
          <w:rFonts w:ascii="Arial" w:hAnsi="Arial" w:cs="Arial"/>
          <w:sz w:val="22"/>
          <w:szCs w:val="22"/>
        </w:rPr>
        <w:t>provádění služeb následné péče</w:t>
      </w:r>
      <w:r w:rsidR="00465E63" w:rsidRPr="00465E63">
        <w:rPr>
          <w:rFonts w:ascii="Arial" w:hAnsi="Arial" w:cs="Arial"/>
          <w:sz w:val="22"/>
          <w:szCs w:val="22"/>
        </w:rPr>
        <w:t xml:space="preserve">. </w:t>
      </w:r>
    </w:p>
    <w:p w:rsidR="00465E63" w:rsidRPr="00465E63" w:rsidRDefault="00465E63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65E63" w:rsidRDefault="00043ECB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465E63">
        <w:rPr>
          <w:rFonts w:ascii="Arial" w:hAnsi="Arial" w:cs="Arial"/>
          <w:sz w:val="22"/>
          <w:szCs w:val="22"/>
        </w:rPr>
        <w:t xml:space="preserve">. </w:t>
      </w:r>
      <w:r w:rsidR="00465E63" w:rsidRPr="00465E63">
        <w:rPr>
          <w:rFonts w:ascii="Arial" w:hAnsi="Arial" w:cs="Arial"/>
          <w:sz w:val="22"/>
          <w:szCs w:val="22"/>
        </w:rPr>
        <w:t xml:space="preserve">Objednatel výslovně a závazně prohlašuje, že má zajištěny finanční prostředky na zaplacení </w:t>
      </w:r>
      <w:r w:rsidR="000A6763">
        <w:rPr>
          <w:rFonts w:ascii="Arial" w:hAnsi="Arial" w:cs="Arial"/>
          <w:sz w:val="22"/>
          <w:szCs w:val="22"/>
        </w:rPr>
        <w:t>s</w:t>
      </w:r>
      <w:r w:rsidR="00465E63" w:rsidRPr="00465E63">
        <w:rPr>
          <w:rFonts w:ascii="Arial" w:hAnsi="Arial" w:cs="Arial"/>
          <w:sz w:val="22"/>
          <w:szCs w:val="22"/>
        </w:rPr>
        <w:t>jednané ceny.</w:t>
      </w:r>
    </w:p>
    <w:p w:rsidR="00465E63" w:rsidRDefault="00465E63" w:rsidP="00465E63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C6B53" w:rsidRDefault="00043ECB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DB5BAF">
        <w:rPr>
          <w:rFonts w:ascii="Arial" w:hAnsi="Arial" w:cs="Arial"/>
          <w:sz w:val="22"/>
          <w:szCs w:val="22"/>
        </w:rPr>
        <w:t xml:space="preserve">. </w:t>
      </w:r>
      <w:r w:rsidR="00BB0BF6" w:rsidRPr="006F2C12">
        <w:rPr>
          <w:rFonts w:ascii="Arial" w:hAnsi="Arial" w:cs="Arial"/>
          <w:sz w:val="22"/>
          <w:szCs w:val="22"/>
        </w:rPr>
        <w:t>Úhrada celkové ceny bude realizovaná dílčími fakturami. Dílčí f</w:t>
      </w:r>
      <w:r w:rsidR="00183635" w:rsidRPr="006F2C12">
        <w:rPr>
          <w:rFonts w:ascii="Arial" w:hAnsi="Arial" w:cs="Arial"/>
          <w:sz w:val="22"/>
          <w:szCs w:val="22"/>
        </w:rPr>
        <w:t xml:space="preserve">akturu vystaví </w:t>
      </w:r>
      <w:r w:rsidR="000A6763">
        <w:rPr>
          <w:rFonts w:ascii="Arial" w:hAnsi="Arial" w:cs="Arial"/>
          <w:sz w:val="22"/>
          <w:szCs w:val="22"/>
        </w:rPr>
        <w:t>poskytovate</w:t>
      </w:r>
      <w:r>
        <w:rPr>
          <w:rFonts w:ascii="Arial" w:hAnsi="Arial" w:cs="Arial"/>
          <w:sz w:val="22"/>
          <w:szCs w:val="22"/>
        </w:rPr>
        <w:t>l</w:t>
      </w:r>
      <w:r w:rsidR="000A6763">
        <w:rPr>
          <w:rFonts w:ascii="Arial" w:hAnsi="Arial" w:cs="Arial"/>
          <w:sz w:val="22"/>
          <w:szCs w:val="22"/>
        </w:rPr>
        <w:t xml:space="preserve"> vždy</w:t>
      </w:r>
      <w:r w:rsidR="000A6763" w:rsidRPr="006F2C12">
        <w:rPr>
          <w:rFonts w:ascii="Arial" w:hAnsi="Arial" w:cs="Arial"/>
          <w:sz w:val="22"/>
          <w:szCs w:val="22"/>
        </w:rPr>
        <w:t xml:space="preserve"> </w:t>
      </w:r>
      <w:r w:rsidR="00183635" w:rsidRPr="006F2C12">
        <w:rPr>
          <w:rFonts w:ascii="Arial" w:hAnsi="Arial" w:cs="Arial"/>
          <w:sz w:val="22"/>
          <w:szCs w:val="22"/>
        </w:rPr>
        <w:t>po skončení provedení jednotlivé etapy péče nebo po dokončení jednotlivých činností v průběhu provádění následné péče.</w:t>
      </w:r>
    </w:p>
    <w:p w:rsidR="003C6B53" w:rsidRDefault="003C6B53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183635" w:rsidRDefault="00043ECB" w:rsidP="005F4EBD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3C6B53">
        <w:rPr>
          <w:rFonts w:ascii="Arial" w:hAnsi="Arial" w:cs="Arial"/>
          <w:sz w:val="22"/>
          <w:szCs w:val="22"/>
        </w:rPr>
        <w:t>.</w:t>
      </w:r>
      <w:r w:rsidR="00354F39">
        <w:rPr>
          <w:rFonts w:ascii="Arial" w:hAnsi="Arial" w:cs="Arial"/>
          <w:sz w:val="22"/>
          <w:szCs w:val="22"/>
        </w:rPr>
        <w:t xml:space="preserve"> </w:t>
      </w:r>
      <w:r w:rsidR="000A6763">
        <w:rPr>
          <w:rFonts w:ascii="Arial" w:hAnsi="Arial" w:cs="Arial"/>
          <w:sz w:val="22"/>
          <w:szCs w:val="22"/>
        </w:rPr>
        <w:t xml:space="preserve">Splatnost faktury je 30 dnů ode dne doručení objednateli. </w:t>
      </w:r>
      <w:r w:rsidR="00DB5BAF">
        <w:rPr>
          <w:rFonts w:ascii="Arial" w:hAnsi="Arial" w:cs="Arial"/>
          <w:sz w:val="22"/>
          <w:szCs w:val="22"/>
        </w:rPr>
        <w:t xml:space="preserve">Faktura musí </w:t>
      </w:r>
      <w:r w:rsidR="00DD3457">
        <w:rPr>
          <w:rFonts w:ascii="Arial" w:hAnsi="Arial" w:cs="Arial"/>
          <w:sz w:val="22"/>
          <w:szCs w:val="22"/>
        </w:rPr>
        <w:t>mít</w:t>
      </w:r>
      <w:r w:rsidR="00DB5BAF">
        <w:rPr>
          <w:rFonts w:ascii="Arial" w:hAnsi="Arial" w:cs="Arial"/>
          <w:sz w:val="22"/>
          <w:szCs w:val="22"/>
        </w:rPr>
        <w:t xml:space="preserve"> veškeré náležitosti daňového dokladu</w:t>
      </w:r>
      <w:r w:rsidR="003C6B53">
        <w:rPr>
          <w:rFonts w:ascii="Arial" w:hAnsi="Arial" w:cs="Arial"/>
          <w:sz w:val="22"/>
          <w:szCs w:val="22"/>
        </w:rPr>
        <w:t>, jinak je objednatel opr</w:t>
      </w:r>
      <w:r w:rsidR="00876EAF">
        <w:rPr>
          <w:rFonts w:ascii="Arial" w:hAnsi="Arial" w:cs="Arial"/>
          <w:sz w:val="22"/>
          <w:szCs w:val="22"/>
        </w:rPr>
        <w:t>á</w:t>
      </w:r>
      <w:r w:rsidR="003C6B53">
        <w:rPr>
          <w:rFonts w:ascii="Arial" w:hAnsi="Arial" w:cs="Arial"/>
          <w:sz w:val="22"/>
          <w:szCs w:val="22"/>
        </w:rPr>
        <w:t xml:space="preserve">vněn vrátit ji </w:t>
      </w:r>
      <w:r w:rsidR="000A6763">
        <w:rPr>
          <w:rFonts w:ascii="Arial" w:hAnsi="Arial" w:cs="Arial"/>
          <w:sz w:val="22"/>
          <w:szCs w:val="22"/>
        </w:rPr>
        <w:t xml:space="preserve">poskytovateli </w:t>
      </w:r>
      <w:r w:rsidR="003C6B53">
        <w:rPr>
          <w:rFonts w:ascii="Arial" w:hAnsi="Arial" w:cs="Arial"/>
          <w:sz w:val="22"/>
          <w:szCs w:val="22"/>
        </w:rPr>
        <w:t>k opravě nebo doplnění</w:t>
      </w:r>
      <w:r w:rsidR="00DB5BAF">
        <w:rPr>
          <w:rFonts w:ascii="Arial" w:hAnsi="Arial" w:cs="Arial"/>
          <w:sz w:val="22"/>
          <w:szCs w:val="22"/>
        </w:rPr>
        <w:t>.</w:t>
      </w:r>
      <w:r w:rsidR="00354F39">
        <w:rPr>
          <w:rFonts w:ascii="Arial" w:hAnsi="Arial" w:cs="Arial"/>
          <w:sz w:val="22"/>
          <w:szCs w:val="22"/>
        </w:rPr>
        <w:t xml:space="preserve"> </w:t>
      </w:r>
      <w:r w:rsidR="003C6B53">
        <w:rPr>
          <w:rFonts w:ascii="Arial" w:hAnsi="Arial" w:cs="Arial"/>
          <w:sz w:val="22"/>
          <w:szCs w:val="22"/>
        </w:rPr>
        <w:t xml:space="preserve">Lhůta splatnosti běží nově ode dne doručení </w:t>
      </w:r>
      <w:r w:rsidR="00876EAF">
        <w:rPr>
          <w:rFonts w:ascii="Arial" w:hAnsi="Arial" w:cs="Arial"/>
          <w:sz w:val="22"/>
          <w:szCs w:val="22"/>
        </w:rPr>
        <w:t>nové</w:t>
      </w:r>
      <w:r w:rsidR="003C6B53">
        <w:rPr>
          <w:rFonts w:ascii="Arial" w:hAnsi="Arial" w:cs="Arial"/>
          <w:sz w:val="22"/>
          <w:szCs w:val="22"/>
        </w:rPr>
        <w:t xml:space="preserve"> faktury.</w:t>
      </w:r>
      <w:r w:rsidR="005F4EBD" w:rsidRPr="005F4EBD">
        <w:t xml:space="preserve"> </w:t>
      </w:r>
    </w:p>
    <w:p w:rsidR="00183635" w:rsidRDefault="00183635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DB5BAF" w:rsidRDefault="00043ECB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183635">
        <w:rPr>
          <w:rFonts w:ascii="Arial" w:hAnsi="Arial" w:cs="Arial"/>
          <w:sz w:val="22"/>
          <w:szCs w:val="22"/>
        </w:rPr>
        <w:t>. Povin</w:t>
      </w:r>
      <w:r w:rsidR="00BB0BF6">
        <w:rPr>
          <w:rFonts w:ascii="Arial" w:hAnsi="Arial" w:cs="Arial"/>
          <w:sz w:val="22"/>
          <w:szCs w:val="22"/>
        </w:rPr>
        <w:t>n</w:t>
      </w:r>
      <w:r w:rsidR="00183635">
        <w:rPr>
          <w:rFonts w:ascii="Arial" w:hAnsi="Arial" w:cs="Arial"/>
          <w:sz w:val="22"/>
          <w:szCs w:val="22"/>
        </w:rPr>
        <w:t>ou přílohou každé faktury je soupis skutečně provedených prací, odsouhlasený objednatelem.</w:t>
      </w:r>
      <w:r w:rsidR="003C6B53">
        <w:rPr>
          <w:rFonts w:ascii="Arial" w:hAnsi="Arial" w:cs="Arial"/>
          <w:sz w:val="22"/>
          <w:szCs w:val="22"/>
        </w:rPr>
        <w:t xml:space="preserve"> </w:t>
      </w:r>
    </w:p>
    <w:p w:rsidR="00922686" w:rsidRDefault="00922686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22686" w:rsidRPr="00922686" w:rsidRDefault="00043ECB" w:rsidP="00922686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922686">
        <w:rPr>
          <w:rFonts w:ascii="Arial" w:hAnsi="Arial" w:cs="Arial"/>
          <w:sz w:val="22"/>
          <w:szCs w:val="22"/>
        </w:rPr>
        <w:t xml:space="preserve">. </w:t>
      </w:r>
      <w:r w:rsidR="00922686" w:rsidRPr="00922686">
        <w:rPr>
          <w:rFonts w:ascii="Arial" w:hAnsi="Arial" w:cs="Arial"/>
          <w:sz w:val="22"/>
          <w:szCs w:val="22"/>
        </w:rPr>
        <w:t xml:space="preserve">Náležitosti </w:t>
      </w:r>
      <w:r w:rsidR="000A6763">
        <w:rPr>
          <w:rFonts w:ascii="Arial" w:hAnsi="Arial" w:cs="Arial"/>
          <w:sz w:val="22"/>
          <w:szCs w:val="22"/>
        </w:rPr>
        <w:t>faktury (</w:t>
      </w:r>
      <w:r w:rsidR="00922686" w:rsidRPr="00922686">
        <w:rPr>
          <w:rFonts w:ascii="Arial" w:hAnsi="Arial" w:cs="Arial"/>
          <w:sz w:val="22"/>
          <w:szCs w:val="22"/>
        </w:rPr>
        <w:t>daňových dokladů</w:t>
      </w:r>
      <w:r w:rsidR="000A6763">
        <w:rPr>
          <w:rFonts w:ascii="Arial" w:hAnsi="Arial" w:cs="Arial"/>
          <w:sz w:val="22"/>
          <w:szCs w:val="22"/>
        </w:rPr>
        <w:t>)</w:t>
      </w:r>
      <w:r w:rsidR="00922686" w:rsidRPr="00922686">
        <w:rPr>
          <w:rFonts w:ascii="Arial" w:hAnsi="Arial" w:cs="Arial"/>
          <w:sz w:val="22"/>
          <w:szCs w:val="22"/>
        </w:rPr>
        <w:t xml:space="preserve"> </w:t>
      </w:r>
    </w:p>
    <w:p w:rsidR="00922686" w:rsidRPr="00922686" w:rsidRDefault="00922686" w:rsidP="00922686">
      <w:pPr>
        <w:ind w:left="284"/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lastRenderedPageBreak/>
        <w:t xml:space="preserve">Faktura </w:t>
      </w:r>
      <w:r w:rsidR="000A6763">
        <w:rPr>
          <w:rFonts w:ascii="Arial" w:hAnsi="Arial" w:cs="Arial"/>
          <w:sz w:val="22"/>
          <w:szCs w:val="22"/>
        </w:rPr>
        <w:t xml:space="preserve">vystavená poskytovatelem </w:t>
      </w:r>
      <w:r w:rsidRPr="00922686">
        <w:rPr>
          <w:rFonts w:ascii="Arial" w:hAnsi="Arial" w:cs="Arial"/>
          <w:sz w:val="22"/>
          <w:szCs w:val="22"/>
        </w:rPr>
        <w:t>musí formou a obsahem odpovídat zákonu č. 563/1991 Sb., o účetnictví, ve znění pozdějších předpisů a zákonu č. 235/2004 Sb. o dani z přidané hodnoty, ve znění pozdějších předpisů a musí obsahovat: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označení účetního dokladu a jeho pořadové číslo;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identifikační údaje objednatele včetně DIČ;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identifikační údaje zhotovitele včetně DIČ;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náz</w:t>
      </w:r>
      <w:r>
        <w:rPr>
          <w:rFonts w:ascii="Arial" w:hAnsi="Arial" w:cs="Arial"/>
          <w:sz w:val="22"/>
          <w:szCs w:val="22"/>
        </w:rPr>
        <w:t>ev projektu</w:t>
      </w:r>
      <w:r w:rsidRPr="00922686">
        <w:rPr>
          <w:rFonts w:ascii="Arial" w:hAnsi="Arial" w:cs="Arial"/>
          <w:sz w:val="22"/>
          <w:szCs w:val="22"/>
        </w:rPr>
        <w:t>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popis obsahu účetního dokladu;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datum vystavení;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datum splatnosti;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datum uskutečnění zdanitelného plnění;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výši ceny bez daně celkem;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podpis odpovědné osoby zhotovitele;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přílohu - soupis provedených prací oceněný podle dohodnutého způsobu (též viz ZP);</w:t>
      </w:r>
    </w:p>
    <w:p w:rsidR="00922686" w:rsidRPr="00922686" w:rsidRDefault="00922686" w:rsidP="0092268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22686">
        <w:rPr>
          <w:rFonts w:ascii="Arial" w:hAnsi="Arial" w:cs="Arial"/>
          <w:sz w:val="22"/>
          <w:szCs w:val="22"/>
        </w:rPr>
        <w:t>náležitosti stanovené § 435 NOZ;</w:t>
      </w:r>
    </w:p>
    <w:p w:rsidR="00123A28" w:rsidRDefault="00123A28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F4EBD" w:rsidRDefault="005F4EBD" w:rsidP="00421B48">
      <w:pPr>
        <w:jc w:val="both"/>
        <w:rPr>
          <w:rFonts w:ascii="Arial" w:hAnsi="Arial" w:cs="Arial"/>
          <w:sz w:val="22"/>
          <w:szCs w:val="22"/>
        </w:rPr>
      </w:pPr>
    </w:p>
    <w:p w:rsidR="00DB5BAF" w:rsidRDefault="00DB5BAF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t xml:space="preserve">V. </w:t>
      </w:r>
    </w:p>
    <w:p w:rsidR="00DB5BAF" w:rsidRPr="00CE6029" w:rsidRDefault="00DB5BAF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t>Místo plnění</w:t>
      </w:r>
    </w:p>
    <w:p w:rsidR="00DB5BAF" w:rsidRPr="00B62F70" w:rsidRDefault="00DB5BAF" w:rsidP="00B62F70">
      <w:pPr>
        <w:pStyle w:val="Default"/>
        <w:rPr>
          <w:rFonts w:ascii="Arial" w:hAnsi="Arial" w:cs="Arial"/>
        </w:rPr>
      </w:pPr>
      <w:r w:rsidRPr="005F60C6">
        <w:rPr>
          <w:rFonts w:ascii="Arial" w:hAnsi="Arial" w:cs="Arial"/>
          <w:sz w:val="22"/>
          <w:szCs w:val="22"/>
        </w:rPr>
        <w:t>Místem plnění</w:t>
      </w:r>
      <w:r w:rsidR="00D00B50">
        <w:rPr>
          <w:rFonts w:ascii="Arial" w:hAnsi="Arial" w:cs="Arial"/>
          <w:sz w:val="22"/>
          <w:szCs w:val="22"/>
        </w:rPr>
        <w:t xml:space="preserve"> pro provádění následné péče podle této smlouvy</w:t>
      </w:r>
      <w:r w:rsidRPr="005F60C6">
        <w:rPr>
          <w:rFonts w:ascii="Arial" w:hAnsi="Arial" w:cs="Arial"/>
          <w:sz w:val="22"/>
          <w:szCs w:val="22"/>
        </w:rPr>
        <w:t xml:space="preserve"> jsou pozemky </w:t>
      </w:r>
      <w:proofErr w:type="spellStart"/>
      <w:proofErr w:type="gramStart"/>
      <w:r w:rsidRPr="005F60C6">
        <w:rPr>
          <w:rFonts w:ascii="Arial" w:hAnsi="Arial" w:cs="Arial"/>
          <w:sz w:val="22"/>
          <w:szCs w:val="22"/>
        </w:rPr>
        <w:t>p.č</w:t>
      </w:r>
      <w:proofErr w:type="spellEnd"/>
      <w:r w:rsidRPr="005F60C6">
        <w:rPr>
          <w:rFonts w:ascii="Arial" w:hAnsi="Arial" w:cs="Arial"/>
          <w:sz w:val="22"/>
          <w:szCs w:val="22"/>
        </w:rPr>
        <w:t>.</w:t>
      </w:r>
      <w:proofErr w:type="gramEnd"/>
      <w:r w:rsidRPr="005F60C6">
        <w:rPr>
          <w:rFonts w:ascii="Arial" w:hAnsi="Arial" w:cs="Arial"/>
          <w:sz w:val="22"/>
          <w:szCs w:val="22"/>
        </w:rPr>
        <w:t xml:space="preserve"> </w:t>
      </w:r>
      <w:r w:rsidR="00431FCF">
        <w:rPr>
          <w:rFonts w:ascii="Arial" w:hAnsi="Arial" w:cs="Arial"/>
          <w:sz w:val="22"/>
          <w:szCs w:val="22"/>
        </w:rPr>
        <w:t>352/28</w:t>
      </w:r>
      <w:r w:rsidR="00932EF1">
        <w:rPr>
          <w:rFonts w:ascii="Arial" w:hAnsi="Arial" w:cs="Arial"/>
          <w:sz w:val="22"/>
          <w:szCs w:val="22"/>
        </w:rPr>
        <w:t xml:space="preserve"> v k. </w:t>
      </w:r>
      <w:proofErr w:type="spellStart"/>
      <w:r w:rsidR="00932EF1">
        <w:rPr>
          <w:rFonts w:ascii="Arial" w:hAnsi="Arial" w:cs="Arial"/>
          <w:sz w:val="22"/>
          <w:szCs w:val="22"/>
        </w:rPr>
        <w:t>ú.</w:t>
      </w:r>
      <w:proofErr w:type="spellEnd"/>
      <w:r w:rsidR="00932EF1">
        <w:rPr>
          <w:rFonts w:ascii="Arial" w:hAnsi="Arial" w:cs="Arial"/>
          <w:sz w:val="22"/>
          <w:szCs w:val="22"/>
        </w:rPr>
        <w:t xml:space="preserve"> </w:t>
      </w:r>
      <w:r w:rsidR="00932EF1" w:rsidRPr="007F27E7">
        <w:rPr>
          <w:rFonts w:ascii="Arial" w:hAnsi="Arial" w:cs="Arial"/>
          <w:sz w:val="22"/>
          <w:szCs w:val="22"/>
        </w:rPr>
        <w:t>Bedřichovice</w:t>
      </w:r>
      <w:r w:rsidR="00431FCF" w:rsidRPr="007F27E7">
        <w:rPr>
          <w:rFonts w:ascii="Arial" w:hAnsi="Arial" w:cs="Arial"/>
          <w:sz w:val="22"/>
          <w:szCs w:val="22"/>
        </w:rPr>
        <w:t xml:space="preserve"> a </w:t>
      </w:r>
      <w:r w:rsidR="00D00B50" w:rsidRPr="007F27E7">
        <w:rPr>
          <w:rFonts w:ascii="Arial" w:hAnsi="Arial" w:cs="Arial"/>
          <w:sz w:val="22"/>
          <w:szCs w:val="22"/>
        </w:rPr>
        <w:t xml:space="preserve">p. č. </w:t>
      </w:r>
      <w:r w:rsidR="00431FCF" w:rsidRPr="007F27E7">
        <w:rPr>
          <w:rFonts w:ascii="Arial" w:hAnsi="Arial" w:cs="Arial"/>
          <w:sz w:val="22"/>
          <w:szCs w:val="22"/>
        </w:rPr>
        <w:t xml:space="preserve">3569/279 </w:t>
      </w:r>
      <w:r w:rsidRPr="007F27E7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Pr="007F27E7">
        <w:rPr>
          <w:rFonts w:ascii="Arial" w:hAnsi="Arial" w:cs="Arial"/>
          <w:sz w:val="22"/>
          <w:szCs w:val="22"/>
        </w:rPr>
        <w:t>ú.</w:t>
      </w:r>
      <w:proofErr w:type="spellEnd"/>
      <w:r w:rsidRPr="007F27E7">
        <w:rPr>
          <w:rFonts w:ascii="Arial" w:hAnsi="Arial" w:cs="Arial"/>
          <w:sz w:val="22"/>
          <w:szCs w:val="22"/>
        </w:rPr>
        <w:t xml:space="preserve"> Šlapanice u Brna, </w:t>
      </w:r>
      <w:r w:rsidR="00B62F70" w:rsidRPr="007F27E7">
        <w:rPr>
          <w:rFonts w:ascii="Arial" w:hAnsi="Arial" w:cs="Arial"/>
          <w:sz w:val="22"/>
          <w:szCs w:val="22"/>
        </w:rPr>
        <w:t xml:space="preserve">v </w:t>
      </w:r>
      <w:r w:rsidR="00431FCF" w:rsidRPr="007F27E7">
        <w:rPr>
          <w:rFonts w:ascii="Arial" w:hAnsi="Arial" w:cs="Arial"/>
          <w:sz w:val="22"/>
          <w:szCs w:val="22"/>
        </w:rPr>
        <w:t xml:space="preserve">lokalitě </w:t>
      </w:r>
      <w:proofErr w:type="spellStart"/>
      <w:r w:rsidR="00431FCF" w:rsidRPr="007F27E7">
        <w:rPr>
          <w:rFonts w:ascii="Arial" w:hAnsi="Arial" w:cs="Arial"/>
          <w:sz w:val="22"/>
          <w:szCs w:val="22"/>
        </w:rPr>
        <w:t>Puštor</w:t>
      </w:r>
      <w:proofErr w:type="spellEnd"/>
      <w:r w:rsidR="00431FCF" w:rsidRPr="007F27E7">
        <w:rPr>
          <w:rFonts w:ascii="Arial" w:hAnsi="Arial" w:cs="Arial"/>
          <w:sz w:val="22"/>
          <w:szCs w:val="22"/>
        </w:rPr>
        <w:t>-Zlámaniny</w:t>
      </w:r>
      <w:r w:rsidR="00D00B50" w:rsidRPr="007F27E7">
        <w:rPr>
          <w:rFonts w:ascii="Arial" w:hAnsi="Arial" w:cs="Arial"/>
          <w:sz w:val="22"/>
          <w:szCs w:val="22"/>
        </w:rPr>
        <w:t>,</w:t>
      </w:r>
      <w:r w:rsidR="00431FCF" w:rsidRPr="007F27E7">
        <w:rPr>
          <w:rFonts w:ascii="Arial" w:hAnsi="Arial" w:cs="Arial"/>
          <w:sz w:val="22"/>
          <w:szCs w:val="22"/>
        </w:rPr>
        <w:t xml:space="preserve"> </w:t>
      </w:r>
      <w:r w:rsidRPr="007F27E7">
        <w:rPr>
          <w:rFonts w:ascii="Arial" w:hAnsi="Arial" w:cs="Arial"/>
          <w:sz w:val="22"/>
          <w:szCs w:val="22"/>
        </w:rPr>
        <w:t xml:space="preserve">ve Šlapanicích. </w:t>
      </w:r>
      <w:r w:rsidR="00183635" w:rsidRPr="007F27E7">
        <w:rPr>
          <w:rFonts w:ascii="Arial" w:hAnsi="Arial" w:cs="Arial"/>
          <w:sz w:val="22"/>
          <w:szCs w:val="22"/>
        </w:rPr>
        <w:t>Místo plnění je specifikováno v </w:t>
      </w:r>
      <w:r w:rsidR="00847830" w:rsidRPr="007F27E7">
        <w:rPr>
          <w:rFonts w:ascii="Arial" w:hAnsi="Arial" w:cs="Arial"/>
          <w:sz w:val="22"/>
          <w:szCs w:val="22"/>
        </w:rPr>
        <w:t>přehledné situaci a zákresu do KN</w:t>
      </w:r>
      <w:r w:rsidR="00183635" w:rsidRPr="007F27E7">
        <w:rPr>
          <w:rFonts w:ascii="Arial" w:hAnsi="Arial" w:cs="Arial"/>
          <w:sz w:val="22"/>
          <w:szCs w:val="22"/>
        </w:rPr>
        <w:t xml:space="preserve">, </w:t>
      </w:r>
      <w:r w:rsidR="00847830" w:rsidRPr="007F27E7">
        <w:rPr>
          <w:rFonts w:ascii="Arial" w:hAnsi="Arial" w:cs="Arial"/>
          <w:sz w:val="22"/>
          <w:szCs w:val="22"/>
        </w:rPr>
        <w:t xml:space="preserve">která </w:t>
      </w:r>
      <w:r w:rsidR="00183635" w:rsidRPr="007F27E7">
        <w:rPr>
          <w:rFonts w:ascii="Arial" w:hAnsi="Arial" w:cs="Arial"/>
          <w:sz w:val="22"/>
          <w:szCs w:val="22"/>
        </w:rPr>
        <w:t xml:space="preserve">je </w:t>
      </w:r>
      <w:r w:rsidR="00107486" w:rsidRPr="007F27E7">
        <w:rPr>
          <w:rFonts w:ascii="Arial" w:hAnsi="Arial" w:cs="Arial"/>
          <w:sz w:val="22"/>
          <w:szCs w:val="22"/>
        </w:rPr>
        <w:t xml:space="preserve">součástí </w:t>
      </w:r>
      <w:commentRangeStart w:id="1"/>
      <w:r w:rsidR="00183635" w:rsidRPr="007F27E7">
        <w:rPr>
          <w:rFonts w:ascii="Arial" w:hAnsi="Arial" w:cs="Arial"/>
          <w:sz w:val="22"/>
          <w:szCs w:val="22"/>
        </w:rPr>
        <w:t>příloh</w:t>
      </w:r>
      <w:commentRangeEnd w:id="1"/>
      <w:r w:rsidR="00107486" w:rsidRPr="007F27E7">
        <w:rPr>
          <w:rFonts w:ascii="Arial" w:hAnsi="Arial" w:cs="Arial"/>
          <w:sz w:val="22"/>
          <w:szCs w:val="22"/>
        </w:rPr>
        <w:t>y</w:t>
      </w:r>
      <w:r w:rsidR="007F27E7" w:rsidRPr="007F27E7">
        <w:rPr>
          <w:rFonts w:ascii="Arial" w:hAnsi="Arial" w:cs="Arial"/>
          <w:sz w:val="22"/>
          <w:szCs w:val="22"/>
        </w:rPr>
        <w:t xml:space="preserve"> </w:t>
      </w:r>
      <w:r w:rsidR="00183635" w:rsidRPr="007F27E7">
        <w:rPr>
          <w:rFonts w:ascii="Arial" w:hAnsi="Arial" w:cs="Arial"/>
          <w:sz w:val="22"/>
          <w:szCs w:val="22"/>
        </w:rPr>
        <w:t xml:space="preserve">č. </w:t>
      </w:r>
      <w:r w:rsidR="00847830" w:rsidRPr="007F27E7">
        <w:rPr>
          <w:rFonts w:ascii="Arial" w:hAnsi="Arial" w:cs="Arial"/>
          <w:sz w:val="22"/>
          <w:szCs w:val="22"/>
        </w:rPr>
        <w:t xml:space="preserve">2 </w:t>
      </w:r>
      <w:r w:rsidR="00A93E01" w:rsidRPr="007F27E7">
        <w:rPr>
          <w:rFonts w:ascii="Arial" w:hAnsi="Arial" w:cs="Arial"/>
          <w:sz w:val="22"/>
          <w:szCs w:val="22"/>
        </w:rPr>
        <w:t>zadávací dokumentace</w:t>
      </w:r>
      <w:r w:rsidR="00183635" w:rsidRPr="007F27E7">
        <w:rPr>
          <w:rFonts w:ascii="Arial" w:hAnsi="Arial" w:cs="Arial"/>
          <w:sz w:val="22"/>
          <w:szCs w:val="22"/>
        </w:rPr>
        <w:t>.</w:t>
      </w:r>
    </w:p>
    <w:p w:rsidR="00DB5BAF" w:rsidRPr="00A628A1" w:rsidRDefault="00DB5BAF" w:rsidP="00421B48">
      <w:pPr>
        <w:jc w:val="both"/>
        <w:rPr>
          <w:rFonts w:ascii="Arial" w:hAnsi="Arial" w:cs="Arial"/>
          <w:sz w:val="22"/>
          <w:szCs w:val="22"/>
        </w:rPr>
      </w:pPr>
    </w:p>
    <w:p w:rsidR="00583813" w:rsidRDefault="00583813" w:rsidP="005F60C6">
      <w:pPr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D00B50" w:rsidRDefault="00D00B50" w:rsidP="001C73A6">
      <w:pPr>
        <w:spacing w:line="240" w:lineRule="exact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</w:p>
    <w:p w:rsidR="00D00B50" w:rsidRDefault="00D00B50" w:rsidP="00043ECB">
      <w:pPr>
        <w:spacing w:line="240" w:lineRule="exact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</w:p>
    <w:p w:rsidR="00123A28" w:rsidRPr="001C73A6" w:rsidRDefault="00D00B50" w:rsidP="001C73A6">
      <w:pPr>
        <w:spacing w:line="240" w:lineRule="exact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C73A6">
        <w:rPr>
          <w:rFonts w:ascii="Arial" w:hAnsi="Arial" w:cs="Arial"/>
          <w:b/>
          <w:bCs/>
          <w:sz w:val="22"/>
          <w:szCs w:val="22"/>
        </w:rPr>
        <w:t>VI.</w:t>
      </w:r>
    </w:p>
    <w:p w:rsidR="00D00B50" w:rsidRDefault="00D00B50" w:rsidP="001C73A6">
      <w:pPr>
        <w:spacing w:line="240" w:lineRule="exact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C73A6">
        <w:rPr>
          <w:rFonts w:ascii="Arial" w:hAnsi="Arial" w:cs="Arial"/>
          <w:b/>
          <w:bCs/>
          <w:sz w:val="22"/>
          <w:szCs w:val="22"/>
        </w:rPr>
        <w:t>Doba plnění, trvání smlouvy</w:t>
      </w:r>
    </w:p>
    <w:p w:rsidR="00D00B50" w:rsidRDefault="00D00B50" w:rsidP="001C73A6">
      <w:pPr>
        <w:spacing w:line="240" w:lineRule="exact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</w:p>
    <w:p w:rsidR="00D00B50" w:rsidRPr="00421B48" w:rsidRDefault="00043ECB" w:rsidP="00D00B50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00B50">
        <w:rPr>
          <w:rFonts w:ascii="Arial" w:hAnsi="Arial" w:cs="Arial"/>
          <w:sz w:val="22"/>
          <w:szCs w:val="22"/>
        </w:rPr>
        <w:t>Č</w:t>
      </w:r>
      <w:r w:rsidR="00D00B50" w:rsidRPr="00421B48">
        <w:rPr>
          <w:rFonts w:ascii="Arial" w:hAnsi="Arial" w:cs="Arial"/>
          <w:sz w:val="22"/>
          <w:szCs w:val="22"/>
        </w:rPr>
        <w:t>e</w:t>
      </w:r>
      <w:r w:rsidR="00D00B50">
        <w:rPr>
          <w:rFonts w:ascii="Arial" w:hAnsi="Arial" w:cs="Arial"/>
          <w:sz w:val="22"/>
          <w:szCs w:val="22"/>
        </w:rPr>
        <w:t>t</w:t>
      </w:r>
      <w:r w:rsidR="00D00B50" w:rsidRPr="00421B48">
        <w:rPr>
          <w:rFonts w:ascii="Arial" w:hAnsi="Arial" w:cs="Arial"/>
          <w:sz w:val="22"/>
          <w:szCs w:val="22"/>
        </w:rPr>
        <w:t xml:space="preserve">nost a </w:t>
      </w:r>
      <w:r w:rsidR="00D00B50">
        <w:rPr>
          <w:rFonts w:ascii="Arial" w:hAnsi="Arial" w:cs="Arial"/>
          <w:sz w:val="22"/>
          <w:szCs w:val="22"/>
        </w:rPr>
        <w:t>termíny</w:t>
      </w:r>
      <w:r w:rsidR="00D00B50" w:rsidRPr="00421B48">
        <w:rPr>
          <w:rFonts w:ascii="Arial" w:hAnsi="Arial" w:cs="Arial"/>
          <w:sz w:val="22"/>
          <w:szCs w:val="22"/>
        </w:rPr>
        <w:t xml:space="preserve"> provádění </w:t>
      </w:r>
      <w:r w:rsidR="00D00B50">
        <w:rPr>
          <w:rFonts w:ascii="Arial" w:hAnsi="Arial" w:cs="Arial"/>
          <w:sz w:val="22"/>
          <w:szCs w:val="22"/>
        </w:rPr>
        <w:t>činností</w:t>
      </w:r>
      <w:r w:rsidR="00D00B50" w:rsidRPr="00421B48">
        <w:rPr>
          <w:rFonts w:ascii="Arial" w:hAnsi="Arial" w:cs="Arial"/>
          <w:sz w:val="22"/>
          <w:szCs w:val="22"/>
        </w:rPr>
        <w:t xml:space="preserve"> </w:t>
      </w:r>
      <w:r w:rsidR="00D00B50">
        <w:rPr>
          <w:rFonts w:ascii="Arial" w:hAnsi="Arial" w:cs="Arial"/>
          <w:sz w:val="22"/>
          <w:szCs w:val="22"/>
        </w:rPr>
        <w:t xml:space="preserve">následné péče </w:t>
      </w:r>
      <w:r w:rsidR="00D00B50" w:rsidRPr="00421B48">
        <w:rPr>
          <w:rFonts w:ascii="Arial" w:hAnsi="Arial" w:cs="Arial"/>
          <w:sz w:val="22"/>
          <w:szCs w:val="22"/>
        </w:rPr>
        <w:t xml:space="preserve">jsou </w:t>
      </w:r>
      <w:r w:rsidR="00D00B50">
        <w:rPr>
          <w:rFonts w:ascii="Arial" w:hAnsi="Arial" w:cs="Arial"/>
          <w:sz w:val="22"/>
          <w:szCs w:val="22"/>
        </w:rPr>
        <w:t>dány agrotechnickými lhůtami. Poskytovatel je povinen provádět následnou péči v nejvhodnějších agrotechnických lhůtách.</w:t>
      </w:r>
    </w:p>
    <w:p w:rsidR="00D00B50" w:rsidRPr="0075480C" w:rsidRDefault="00D00B50" w:rsidP="00D00B50">
      <w:pPr>
        <w:spacing w:line="24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D00B50" w:rsidRDefault="00D00B50" w:rsidP="00D00B50">
      <w:pPr>
        <w:ind w:left="284" w:hanging="284"/>
        <w:rPr>
          <w:rFonts w:ascii="Arial" w:hAnsi="Arial" w:cs="Arial"/>
          <w:sz w:val="22"/>
          <w:szCs w:val="22"/>
        </w:rPr>
      </w:pPr>
      <w:r w:rsidRPr="00421B48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Následnou péči o výsadbu zeleně </w:t>
      </w:r>
      <w:r w:rsidR="00932EF1">
        <w:rPr>
          <w:rFonts w:ascii="Arial" w:hAnsi="Arial" w:cs="Arial"/>
          <w:sz w:val="22"/>
          <w:szCs w:val="22"/>
        </w:rPr>
        <w:t xml:space="preserve">prvku </w:t>
      </w:r>
      <w:r>
        <w:rPr>
          <w:rFonts w:ascii="Arial" w:hAnsi="Arial" w:cs="Arial"/>
          <w:sz w:val="22"/>
          <w:szCs w:val="22"/>
        </w:rPr>
        <w:t xml:space="preserve">ÚSES bude poskytovatel provádět </w:t>
      </w:r>
      <w:r w:rsidRPr="00616F94">
        <w:rPr>
          <w:rFonts w:ascii="Arial" w:hAnsi="Arial" w:cs="Arial"/>
          <w:sz w:val="22"/>
          <w:szCs w:val="22"/>
        </w:rPr>
        <w:t xml:space="preserve">ode dne uzavření </w:t>
      </w:r>
      <w:r>
        <w:rPr>
          <w:rFonts w:ascii="Arial" w:hAnsi="Arial" w:cs="Arial"/>
          <w:sz w:val="22"/>
          <w:szCs w:val="22"/>
        </w:rPr>
        <w:t>této smlouvy do 31.</w:t>
      </w:r>
      <w:r w:rsidR="00B448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12.</w:t>
      </w:r>
      <w:r w:rsidR="00B448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2025</w:t>
      </w:r>
      <w:r w:rsidRPr="00616F94">
        <w:rPr>
          <w:rFonts w:ascii="Arial" w:hAnsi="Arial" w:cs="Arial"/>
          <w:sz w:val="22"/>
          <w:szCs w:val="22"/>
        </w:rPr>
        <w:t>.</w:t>
      </w:r>
    </w:p>
    <w:p w:rsidR="00D00B50" w:rsidRDefault="00D00B50" w:rsidP="00D00B50">
      <w:pPr>
        <w:ind w:left="284" w:hanging="284"/>
        <w:rPr>
          <w:rFonts w:ascii="Arial" w:hAnsi="Arial" w:cs="Arial"/>
          <w:sz w:val="22"/>
          <w:szCs w:val="22"/>
        </w:rPr>
      </w:pPr>
    </w:p>
    <w:p w:rsidR="00D00B50" w:rsidRDefault="00D00B50" w:rsidP="00D00B50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</w:t>
      </w:r>
      <w:r w:rsidRPr="00B428B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Před uplynutím sjednané doby lze smlouvu ukončit dohodou smluvních stran</w:t>
      </w:r>
      <w:r w:rsidR="00A43F4E">
        <w:rPr>
          <w:rFonts w:ascii="Arial" w:hAnsi="Arial" w:cs="Arial"/>
          <w:bCs/>
          <w:sz w:val="22"/>
          <w:szCs w:val="22"/>
        </w:rPr>
        <w:t>.</w:t>
      </w:r>
    </w:p>
    <w:p w:rsidR="00D00B50" w:rsidRPr="001C73A6" w:rsidRDefault="00D00B50" w:rsidP="001C73A6">
      <w:pPr>
        <w:spacing w:line="240" w:lineRule="exact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690311" w:rsidRDefault="00CC5C68" w:rsidP="00421B48">
      <w:pPr>
        <w:spacing w:line="240" w:lineRule="exact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4412D1" w:rsidRPr="00B428B5">
        <w:rPr>
          <w:rFonts w:ascii="Arial" w:hAnsi="Arial" w:cs="Arial"/>
          <w:sz w:val="22"/>
          <w:szCs w:val="22"/>
        </w:rPr>
        <w:t xml:space="preserve">. </w:t>
      </w:r>
      <w:r w:rsidR="0075480C">
        <w:rPr>
          <w:rFonts w:ascii="Arial" w:hAnsi="Arial" w:cs="Arial"/>
          <w:sz w:val="22"/>
          <w:szCs w:val="22"/>
        </w:rPr>
        <w:t xml:space="preserve">Od smlouvy lze odstoupit z důvodu podstatného porušení </w:t>
      </w:r>
      <w:r w:rsidR="00043ECB">
        <w:rPr>
          <w:rFonts w:ascii="Arial" w:hAnsi="Arial" w:cs="Arial"/>
          <w:sz w:val="22"/>
          <w:szCs w:val="22"/>
        </w:rPr>
        <w:t xml:space="preserve">povinností, </w:t>
      </w:r>
      <w:r w:rsidR="0075480C">
        <w:rPr>
          <w:rFonts w:ascii="Arial" w:hAnsi="Arial" w:cs="Arial"/>
          <w:sz w:val="22"/>
          <w:szCs w:val="22"/>
        </w:rPr>
        <w:t>za něž se považuje</w:t>
      </w:r>
    </w:p>
    <w:p w:rsidR="004B4183" w:rsidRDefault="004B4183" w:rsidP="00FB65CF">
      <w:pPr>
        <w:pStyle w:val="Odstavecseseznamem"/>
        <w:numPr>
          <w:ilvl w:val="0"/>
          <w:numId w:val="26"/>
        </w:numPr>
        <w:spacing w:line="240" w:lineRule="exact"/>
        <w:rPr>
          <w:rFonts w:ascii="Arial" w:hAnsi="Arial" w:cs="Arial"/>
          <w:sz w:val="22"/>
          <w:szCs w:val="22"/>
        </w:rPr>
      </w:pPr>
      <w:r w:rsidRPr="00FB65CF">
        <w:rPr>
          <w:rFonts w:ascii="Arial" w:hAnsi="Arial" w:cs="Arial"/>
          <w:sz w:val="22"/>
          <w:szCs w:val="22"/>
        </w:rPr>
        <w:t xml:space="preserve">provádění </w:t>
      </w:r>
      <w:r w:rsidR="0075480C" w:rsidRPr="00FB65CF">
        <w:rPr>
          <w:rFonts w:ascii="Arial" w:hAnsi="Arial" w:cs="Arial"/>
          <w:sz w:val="22"/>
          <w:szCs w:val="22"/>
        </w:rPr>
        <w:t>následné péče</w:t>
      </w:r>
      <w:r w:rsidRPr="00FB65CF">
        <w:rPr>
          <w:rFonts w:ascii="Arial" w:hAnsi="Arial" w:cs="Arial"/>
          <w:sz w:val="22"/>
          <w:szCs w:val="22"/>
        </w:rPr>
        <w:t xml:space="preserve"> </w:t>
      </w:r>
      <w:r w:rsidR="00A43F4E">
        <w:rPr>
          <w:rFonts w:ascii="Arial" w:hAnsi="Arial" w:cs="Arial"/>
          <w:sz w:val="22"/>
          <w:szCs w:val="22"/>
        </w:rPr>
        <w:t>poskytovatelem</w:t>
      </w:r>
      <w:r w:rsidR="00A43F4E" w:rsidRPr="00FB65CF">
        <w:rPr>
          <w:rFonts w:ascii="Arial" w:hAnsi="Arial" w:cs="Arial"/>
          <w:sz w:val="22"/>
          <w:szCs w:val="22"/>
        </w:rPr>
        <w:t xml:space="preserve"> </w:t>
      </w:r>
      <w:r w:rsidRPr="00FB65CF">
        <w:rPr>
          <w:rFonts w:ascii="Arial" w:hAnsi="Arial" w:cs="Arial"/>
          <w:sz w:val="22"/>
          <w:szCs w:val="22"/>
        </w:rPr>
        <w:t>v rozporu s touto smlouvou</w:t>
      </w:r>
      <w:r w:rsidR="00690311" w:rsidRPr="00FB65CF">
        <w:rPr>
          <w:rFonts w:ascii="Arial" w:hAnsi="Arial" w:cs="Arial"/>
          <w:sz w:val="22"/>
          <w:szCs w:val="22"/>
        </w:rPr>
        <w:t xml:space="preserve"> nebo</w:t>
      </w:r>
      <w:r w:rsidR="0075480C" w:rsidRPr="00FB65CF">
        <w:rPr>
          <w:rFonts w:ascii="Arial" w:hAnsi="Arial" w:cs="Arial"/>
          <w:sz w:val="22"/>
          <w:szCs w:val="22"/>
        </w:rPr>
        <w:t xml:space="preserve"> </w:t>
      </w:r>
      <w:r w:rsidR="00690311" w:rsidRPr="00FB65CF">
        <w:rPr>
          <w:rFonts w:ascii="Arial" w:hAnsi="Arial" w:cs="Arial"/>
          <w:sz w:val="22"/>
          <w:szCs w:val="22"/>
        </w:rPr>
        <w:t>zadávací dokumentací</w:t>
      </w:r>
      <w:r w:rsidRPr="00FB65CF">
        <w:rPr>
          <w:rFonts w:ascii="Arial" w:hAnsi="Arial" w:cs="Arial"/>
          <w:sz w:val="22"/>
          <w:szCs w:val="22"/>
        </w:rPr>
        <w:t xml:space="preserve">, jestliže </w:t>
      </w:r>
      <w:r w:rsidR="00A43F4E">
        <w:rPr>
          <w:rFonts w:ascii="Arial" w:hAnsi="Arial" w:cs="Arial"/>
          <w:sz w:val="22"/>
          <w:szCs w:val="22"/>
        </w:rPr>
        <w:t>poskytovatel</w:t>
      </w:r>
      <w:r w:rsidR="00A43F4E" w:rsidRPr="00FB65CF">
        <w:rPr>
          <w:rFonts w:ascii="Arial" w:hAnsi="Arial" w:cs="Arial"/>
          <w:sz w:val="22"/>
          <w:szCs w:val="22"/>
        </w:rPr>
        <w:t xml:space="preserve"> </w:t>
      </w:r>
      <w:r w:rsidR="00D37D9A" w:rsidRPr="00FB65CF">
        <w:rPr>
          <w:rFonts w:ascii="Arial" w:hAnsi="Arial" w:cs="Arial"/>
          <w:sz w:val="22"/>
          <w:szCs w:val="22"/>
        </w:rPr>
        <w:t xml:space="preserve">po výzvě objednatele </w:t>
      </w:r>
      <w:r w:rsidRPr="00FB65CF">
        <w:rPr>
          <w:rFonts w:ascii="Arial" w:hAnsi="Arial" w:cs="Arial"/>
          <w:sz w:val="22"/>
          <w:szCs w:val="22"/>
        </w:rPr>
        <w:t>nezajistí nápravu ani v přiměřené lhůtě</w:t>
      </w:r>
      <w:r w:rsidR="00A43F4E">
        <w:rPr>
          <w:rFonts w:ascii="Arial" w:hAnsi="Arial" w:cs="Arial"/>
          <w:sz w:val="22"/>
          <w:szCs w:val="22"/>
        </w:rPr>
        <w:t xml:space="preserve"> k nápravě určené objednatelem</w:t>
      </w:r>
    </w:p>
    <w:p w:rsidR="00A43F4E" w:rsidRPr="00FB65CF" w:rsidRDefault="00A43F4E" w:rsidP="00FB65CF">
      <w:pPr>
        <w:pStyle w:val="Odstavecseseznamem"/>
        <w:numPr>
          <w:ilvl w:val="0"/>
          <w:numId w:val="26"/>
        </w:numPr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nedodržování kvality, rozsahu, včasnosti činností provádění následné, ani po upozornění objednatele a výzvě k nápravě  </w:t>
      </w:r>
    </w:p>
    <w:p w:rsidR="004B4183" w:rsidRPr="00FB65CF" w:rsidRDefault="004B4183" w:rsidP="00FB65C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FB65CF">
        <w:rPr>
          <w:rFonts w:ascii="Arial" w:hAnsi="Arial" w:cs="Arial"/>
          <w:sz w:val="22"/>
          <w:szCs w:val="22"/>
        </w:rPr>
        <w:t>postoupení smlouvy třetí osobě bez souhlasu druhé smluvní strany;</w:t>
      </w:r>
    </w:p>
    <w:p w:rsidR="004B4183" w:rsidRPr="00FB65CF" w:rsidRDefault="004B4183" w:rsidP="00FB65CF">
      <w:pPr>
        <w:pStyle w:val="Odstavecseseznamem"/>
        <w:numPr>
          <w:ilvl w:val="0"/>
          <w:numId w:val="26"/>
        </w:numPr>
        <w:tabs>
          <w:tab w:val="left" w:pos="851"/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FB65CF">
        <w:rPr>
          <w:rFonts w:ascii="Arial" w:hAnsi="Arial" w:cs="Arial"/>
          <w:sz w:val="22"/>
          <w:szCs w:val="22"/>
        </w:rPr>
        <w:t xml:space="preserve">zahájení insolvenčního řízení nebo likvidace </w:t>
      </w:r>
    </w:p>
    <w:p w:rsidR="004B4183" w:rsidRPr="00421B48" w:rsidRDefault="004B4183" w:rsidP="004B4183">
      <w:pPr>
        <w:tabs>
          <w:tab w:val="left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049B7" w:rsidRPr="00421B48" w:rsidRDefault="00CC5C68" w:rsidP="00421B48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690311">
        <w:rPr>
          <w:rFonts w:ascii="Arial" w:hAnsi="Arial" w:cs="Arial"/>
          <w:sz w:val="22"/>
          <w:szCs w:val="22"/>
        </w:rPr>
        <w:t xml:space="preserve">. </w:t>
      </w:r>
      <w:r w:rsidR="004B4183" w:rsidRPr="00421B48">
        <w:rPr>
          <w:rFonts w:ascii="Arial" w:hAnsi="Arial" w:cs="Arial"/>
          <w:sz w:val="22"/>
          <w:szCs w:val="22"/>
        </w:rPr>
        <w:t xml:space="preserve">Odstoupení </w:t>
      </w:r>
      <w:r w:rsidR="00690311">
        <w:rPr>
          <w:rFonts w:ascii="Arial" w:hAnsi="Arial" w:cs="Arial"/>
          <w:sz w:val="22"/>
          <w:szCs w:val="22"/>
        </w:rPr>
        <w:t>musí být učiněno písemně</w:t>
      </w:r>
      <w:r w:rsidR="003049B7">
        <w:rPr>
          <w:rFonts w:ascii="Arial" w:hAnsi="Arial" w:cs="Arial"/>
          <w:sz w:val="22"/>
          <w:szCs w:val="22"/>
        </w:rPr>
        <w:t>.</w:t>
      </w:r>
      <w:r w:rsidR="00690311">
        <w:rPr>
          <w:rFonts w:ascii="Arial" w:hAnsi="Arial" w:cs="Arial"/>
          <w:sz w:val="22"/>
          <w:szCs w:val="22"/>
        </w:rPr>
        <w:t xml:space="preserve"> </w:t>
      </w:r>
      <w:r w:rsidR="003049B7" w:rsidRPr="00421B48">
        <w:rPr>
          <w:rFonts w:ascii="Arial" w:hAnsi="Arial" w:cs="Arial"/>
          <w:sz w:val="22"/>
        </w:rPr>
        <w:t>Účinky odstoupení od smlouvy nastávají dnem doručení oznámení o odstoupení druhé smluvní straně</w:t>
      </w:r>
      <w:r w:rsidR="00D37D9A">
        <w:rPr>
          <w:rFonts w:ascii="Arial" w:hAnsi="Arial" w:cs="Arial"/>
          <w:sz w:val="22"/>
        </w:rPr>
        <w:t>,</w:t>
      </w:r>
      <w:r w:rsidR="003049B7" w:rsidRPr="00421B48">
        <w:rPr>
          <w:rFonts w:ascii="Arial" w:hAnsi="Arial" w:cs="Arial"/>
          <w:sz w:val="22"/>
        </w:rPr>
        <w:t xml:space="preserve"> na její adresu uvedenou v záhlaví této smlouvy, resp. na její poslední známou adresu</w:t>
      </w:r>
      <w:r w:rsidR="00D37D9A">
        <w:rPr>
          <w:rFonts w:ascii="Arial" w:hAnsi="Arial" w:cs="Arial"/>
          <w:sz w:val="22"/>
        </w:rPr>
        <w:t>,</w:t>
      </w:r>
      <w:r w:rsidR="003049B7" w:rsidRPr="00421B48">
        <w:rPr>
          <w:rFonts w:ascii="Arial" w:hAnsi="Arial" w:cs="Arial"/>
          <w:sz w:val="22"/>
        </w:rPr>
        <w:t xml:space="preserve"> bez ohledu na to, </w:t>
      </w:r>
      <w:r w:rsidR="00932EF1" w:rsidRPr="00421B48">
        <w:rPr>
          <w:rFonts w:ascii="Arial" w:hAnsi="Arial" w:cs="Arial"/>
          <w:sz w:val="22"/>
        </w:rPr>
        <w:t>zda</w:t>
      </w:r>
      <w:r w:rsidR="00932EF1">
        <w:rPr>
          <w:rFonts w:ascii="Arial" w:hAnsi="Arial" w:cs="Arial"/>
          <w:sz w:val="22"/>
        </w:rPr>
        <w:t>li toto</w:t>
      </w:r>
      <w:r w:rsidR="003049B7" w:rsidRPr="00421B48">
        <w:rPr>
          <w:rFonts w:ascii="Arial" w:hAnsi="Arial" w:cs="Arial"/>
          <w:sz w:val="22"/>
        </w:rPr>
        <w:t xml:space="preserve"> oznámení o odstoupení bylo druhou smluvní stranou převzato či nikoliv.</w:t>
      </w:r>
    </w:p>
    <w:p w:rsidR="004B4183" w:rsidRPr="00421B48" w:rsidRDefault="004B4183" w:rsidP="004B4183">
      <w:pPr>
        <w:tabs>
          <w:tab w:val="left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B4183" w:rsidRDefault="00CC5C68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049B7">
        <w:rPr>
          <w:rFonts w:ascii="Arial" w:hAnsi="Arial" w:cs="Arial"/>
          <w:sz w:val="22"/>
          <w:szCs w:val="22"/>
        </w:rPr>
        <w:t xml:space="preserve">. </w:t>
      </w:r>
      <w:r w:rsidR="004B4183" w:rsidRPr="00421B48">
        <w:rPr>
          <w:rFonts w:ascii="Arial" w:hAnsi="Arial" w:cs="Arial"/>
          <w:sz w:val="22"/>
          <w:szCs w:val="22"/>
        </w:rPr>
        <w:t>V případě odstoupení</w:t>
      </w:r>
      <w:r w:rsidR="00690311">
        <w:rPr>
          <w:rFonts w:ascii="Arial" w:hAnsi="Arial" w:cs="Arial"/>
          <w:sz w:val="22"/>
          <w:szCs w:val="22"/>
        </w:rPr>
        <w:t xml:space="preserve"> objednatele</w:t>
      </w:r>
      <w:r w:rsidR="004B4183" w:rsidRPr="00421B48">
        <w:rPr>
          <w:rFonts w:ascii="Arial" w:hAnsi="Arial" w:cs="Arial"/>
          <w:sz w:val="22"/>
          <w:szCs w:val="22"/>
        </w:rPr>
        <w:t xml:space="preserve"> od smlouvy je </w:t>
      </w:r>
      <w:r w:rsidR="00A43F4E">
        <w:rPr>
          <w:rFonts w:ascii="Arial" w:hAnsi="Arial" w:cs="Arial"/>
          <w:sz w:val="22"/>
          <w:szCs w:val="22"/>
        </w:rPr>
        <w:t>poskytovatel</w:t>
      </w:r>
      <w:r w:rsidR="00A43F4E" w:rsidRPr="00421B48">
        <w:rPr>
          <w:rFonts w:ascii="Arial" w:hAnsi="Arial" w:cs="Arial"/>
          <w:sz w:val="22"/>
          <w:szCs w:val="22"/>
        </w:rPr>
        <w:t xml:space="preserve"> </w:t>
      </w:r>
      <w:r w:rsidR="004B4183" w:rsidRPr="00421B48">
        <w:rPr>
          <w:rFonts w:ascii="Arial" w:hAnsi="Arial" w:cs="Arial"/>
          <w:sz w:val="22"/>
          <w:szCs w:val="22"/>
        </w:rPr>
        <w:t xml:space="preserve">povinen </w:t>
      </w:r>
      <w:r w:rsidR="003049B7">
        <w:rPr>
          <w:rFonts w:ascii="Arial" w:hAnsi="Arial" w:cs="Arial"/>
          <w:sz w:val="22"/>
          <w:szCs w:val="22"/>
        </w:rPr>
        <w:t>ukončit</w:t>
      </w:r>
      <w:r w:rsidR="004B4183" w:rsidRPr="00421B48">
        <w:rPr>
          <w:rFonts w:ascii="Arial" w:hAnsi="Arial" w:cs="Arial"/>
          <w:sz w:val="22"/>
          <w:szCs w:val="22"/>
        </w:rPr>
        <w:t xml:space="preserve"> provádění </w:t>
      </w:r>
      <w:r w:rsidR="00690311">
        <w:rPr>
          <w:rFonts w:ascii="Arial" w:hAnsi="Arial" w:cs="Arial"/>
          <w:sz w:val="22"/>
          <w:szCs w:val="22"/>
        </w:rPr>
        <w:t>následné péče</w:t>
      </w:r>
      <w:r w:rsidR="004B4183" w:rsidRPr="00421B48">
        <w:rPr>
          <w:rFonts w:ascii="Arial" w:hAnsi="Arial" w:cs="Arial"/>
          <w:sz w:val="22"/>
          <w:szCs w:val="22"/>
        </w:rPr>
        <w:t xml:space="preserve"> kromě </w:t>
      </w:r>
      <w:r w:rsidR="003049B7">
        <w:rPr>
          <w:rFonts w:ascii="Arial" w:hAnsi="Arial" w:cs="Arial"/>
          <w:sz w:val="22"/>
          <w:szCs w:val="22"/>
        </w:rPr>
        <w:t xml:space="preserve">těch </w:t>
      </w:r>
      <w:r w:rsidR="004B4183" w:rsidRPr="00421B48">
        <w:rPr>
          <w:rFonts w:ascii="Arial" w:hAnsi="Arial" w:cs="Arial"/>
          <w:sz w:val="22"/>
          <w:szCs w:val="22"/>
        </w:rPr>
        <w:t xml:space="preserve">činností, které jsou nezbytné pro předcházení vzniku škod, a předat </w:t>
      </w:r>
      <w:r w:rsidR="003049B7">
        <w:rPr>
          <w:rFonts w:ascii="Arial" w:hAnsi="Arial" w:cs="Arial"/>
          <w:sz w:val="22"/>
          <w:szCs w:val="22"/>
        </w:rPr>
        <w:t>místo plnění</w:t>
      </w:r>
      <w:r w:rsidR="004B4183" w:rsidRPr="00421B48">
        <w:rPr>
          <w:rFonts w:ascii="Arial" w:hAnsi="Arial" w:cs="Arial"/>
          <w:sz w:val="22"/>
          <w:szCs w:val="22"/>
        </w:rPr>
        <w:t xml:space="preserve"> </w:t>
      </w:r>
      <w:r w:rsidR="00D37D9A">
        <w:rPr>
          <w:rFonts w:ascii="Arial" w:hAnsi="Arial" w:cs="Arial"/>
          <w:sz w:val="22"/>
          <w:szCs w:val="22"/>
        </w:rPr>
        <w:t xml:space="preserve">a </w:t>
      </w:r>
      <w:r w:rsidR="004B4183" w:rsidRPr="00421B48">
        <w:rPr>
          <w:rFonts w:ascii="Arial" w:hAnsi="Arial" w:cs="Arial"/>
          <w:sz w:val="22"/>
          <w:szCs w:val="22"/>
        </w:rPr>
        <w:t>vešker</w:t>
      </w:r>
      <w:r w:rsidR="00D37D9A">
        <w:rPr>
          <w:rFonts w:ascii="Arial" w:hAnsi="Arial" w:cs="Arial"/>
          <w:sz w:val="22"/>
          <w:szCs w:val="22"/>
        </w:rPr>
        <w:t>ou</w:t>
      </w:r>
      <w:r w:rsidR="004B4183" w:rsidRPr="00421B48">
        <w:rPr>
          <w:rFonts w:ascii="Arial" w:hAnsi="Arial" w:cs="Arial"/>
          <w:sz w:val="22"/>
          <w:szCs w:val="22"/>
        </w:rPr>
        <w:t xml:space="preserve"> dokumentac</w:t>
      </w:r>
      <w:r w:rsidR="00D37D9A">
        <w:rPr>
          <w:rFonts w:ascii="Arial" w:hAnsi="Arial" w:cs="Arial"/>
          <w:sz w:val="22"/>
          <w:szCs w:val="22"/>
        </w:rPr>
        <w:t>i</w:t>
      </w:r>
      <w:r w:rsidR="004B4183" w:rsidRPr="00421B48">
        <w:rPr>
          <w:rFonts w:ascii="Arial" w:hAnsi="Arial" w:cs="Arial"/>
          <w:sz w:val="22"/>
          <w:szCs w:val="22"/>
        </w:rPr>
        <w:t xml:space="preserve"> </w:t>
      </w:r>
      <w:r w:rsidR="00D37D9A">
        <w:rPr>
          <w:rFonts w:ascii="Arial" w:hAnsi="Arial" w:cs="Arial"/>
          <w:sz w:val="22"/>
          <w:szCs w:val="22"/>
        </w:rPr>
        <w:t xml:space="preserve">k plnění </w:t>
      </w:r>
      <w:r w:rsidR="004B4183" w:rsidRPr="00421B48">
        <w:rPr>
          <w:rFonts w:ascii="Arial" w:hAnsi="Arial" w:cs="Arial"/>
          <w:sz w:val="22"/>
          <w:szCs w:val="22"/>
        </w:rPr>
        <w:t xml:space="preserve">objednateli. </w:t>
      </w:r>
    </w:p>
    <w:p w:rsidR="005F4EBD" w:rsidRDefault="005F4EBD" w:rsidP="00421B4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B428B5" w:rsidRDefault="00B428B5" w:rsidP="005F60C6">
      <w:pPr>
        <w:spacing w:line="240" w:lineRule="exact"/>
        <w:ind w:left="284" w:hanging="284"/>
        <w:rPr>
          <w:rFonts w:ascii="Arial" w:hAnsi="Arial" w:cs="Arial"/>
          <w:sz w:val="22"/>
          <w:szCs w:val="22"/>
        </w:rPr>
      </w:pPr>
    </w:p>
    <w:p w:rsidR="00B428B5" w:rsidRPr="00B428B5" w:rsidRDefault="00B428B5" w:rsidP="005F60C6">
      <w:pPr>
        <w:spacing w:line="240" w:lineRule="exact"/>
        <w:ind w:left="284" w:hanging="284"/>
        <w:rPr>
          <w:rFonts w:ascii="Arial" w:hAnsi="Arial" w:cs="Arial"/>
          <w:sz w:val="22"/>
          <w:szCs w:val="22"/>
        </w:rPr>
      </w:pPr>
    </w:p>
    <w:p w:rsidR="00B428B5" w:rsidRDefault="00D773D8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E6029">
        <w:rPr>
          <w:rFonts w:ascii="Arial" w:hAnsi="Arial" w:cs="Arial"/>
          <w:b/>
          <w:bCs/>
          <w:sz w:val="22"/>
          <w:szCs w:val="22"/>
        </w:rPr>
        <w:lastRenderedPageBreak/>
        <w:t>V</w:t>
      </w:r>
      <w:r w:rsidR="00E94C5E">
        <w:rPr>
          <w:rFonts w:ascii="Arial" w:hAnsi="Arial" w:cs="Arial"/>
          <w:b/>
          <w:bCs/>
          <w:sz w:val="22"/>
          <w:szCs w:val="22"/>
        </w:rPr>
        <w:t>I</w:t>
      </w:r>
      <w:r w:rsidR="00A43F4E">
        <w:rPr>
          <w:rFonts w:ascii="Arial" w:hAnsi="Arial" w:cs="Arial"/>
          <w:b/>
          <w:bCs/>
          <w:sz w:val="22"/>
          <w:szCs w:val="22"/>
        </w:rPr>
        <w:t>I</w:t>
      </w:r>
      <w:r w:rsidRPr="00CE6029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D773D8" w:rsidRDefault="004D7E1C" w:rsidP="00421B4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Odpovědnost za vady, </w:t>
      </w:r>
      <w:r w:rsidR="00D37D9A">
        <w:rPr>
          <w:rFonts w:ascii="Arial" w:hAnsi="Arial" w:cs="Arial"/>
          <w:b/>
          <w:bCs/>
          <w:sz w:val="22"/>
          <w:szCs w:val="22"/>
        </w:rPr>
        <w:t>záruka</w:t>
      </w:r>
    </w:p>
    <w:p w:rsidR="004D7E1C" w:rsidRDefault="004D7E1C" w:rsidP="00421B48">
      <w:p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21B48">
        <w:rPr>
          <w:rFonts w:ascii="Arial" w:hAnsi="Arial" w:cs="Arial"/>
          <w:bCs/>
          <w:sz w:val="22"/>
          <w:szCs w:val="22"/>
        </w:rPr>
        <w:t>1. Zhotovitel odpovídá po c</w:t>
      </w:r>
      <w:r>
        <w:rPr>
          <w:rFonts w:ascii="Arial" w:hAnsi="Arial" w:cs="Arial"/>
          <w:bCs/>
          <w:sz w:val="22"/>
          <w:szCs w:val="22"/>
        </w:rPr>
        <w:t>e</w:t>
      </w:r>
      <w:r w:rsidRPr="00421B48">
        <w:rPr>
          <w:rFonts w:ascii="Arial" w:hAnsi="Arial" w:cs="Arial"/>
          <w:bCs/>
          <w:sz w:val="22"/>
          <w:szCs w:val="22"/>
        </w:rPr>
        <w:t>lou dobu trvání této smlouvy za</w:t>
      </w:r>
      <w:r>
        <w:rPr>
          <w:rFonts w:ascii="Arial" w:hAnsi="Arial" w:cs="Arial"/>
          <w:bCs/>
          <w:sz w:val="22"/>
          <w:szCs w:val="22"/>
        </w:rPr>
        <w:t xml:space="preserve"> řádné, včasné</w:t>
      </w:r>
      <w:r w:rsidR="00024CC9">
        <w:rPr>
          <w:rFonts w:ascii="Arial" w:hAnsi="Arial" w:cs="Arial"/>
          <w:bCs/>
          <w:sz w:val="22"/>
          <w:szCs w:val="22"/>
        </w:rPr>
        <w:t>, odborné</w:t>
      </w:r>
      <w:r>
        <w:rPr>
          <w:rFonts w:ascii="Arial" w:hAnsi="Arial" w:cs="Arial"/>
          <w:bCs/>
          <w:sz w:val="22"/>
          <w:szCs w:val="22"/>
        </w:rPr>
        <w:t xml:space="preserve"> a kvalitní provádění následné péče, v souladu s touto smlouvou a zadávací dokumentací. Vady zjištěné </w:t>
      </w:r>
      <w:r w:rsidRPr="00024CC9">
        <w:rPr>
          <w:rFonts w:ascii="Arial" w:hAnsi="Arial" w:cs="Arial"/>
          <w:bCs/>
          <w:sz w:val="22"/>
          <w:szCs w:val="22"/>
        </w:rPr>
        <w:t xml:space="preserve">objednatelem v průběhu plnění je povinen odstranit neprodleně popř. v nejbližším vhodném </w:t>
      </w:r>
      <w:r w:rsidR="00897AAB" w:rsidRPr="00024CC9">
        <w:rPr>
          <w:rFonts w:ascii="Arial" w:hAnsi="Arial" w:cs="Arial"/>
          <w:bCs/>
          <w:sz w:val="22"/>
          <w:szCs w:val="22"/>
        </w:rPr>
        <w:t>agro</w:t>
      </w:r>
      <w:r w:rsidR="00897AAB">
        <w:rPr>
          <w:rFonts w:ascii="Arial" w:hAnsi="Arial" w:cs="Arial"/>
          <w:bCs/>
          <w:sz w:val="22"/>
          <w:szCs w:val="22"/>
        </w:rPr>
        <w:t>technickém</w:t>
      </w:r>
      <w:r w:rsidR="00897AAB" w:rsidRPr="00024CC9">
        <w:rPr>
          <w:rFonts w:ascii="Arial" w:hAnsi="Arial" w:cs="Arial"/>
          <w:bCs/>
          <w:sz w:val="22"/>
          <w:szCs w:val="22"/>
        </w:rPr>
        <w:t xml:space="preserve"> </w:t>
      </w:r>
      <w:r w:rsidRPr="00024CC9">
        <w:rPr>
          <w:rFonts w:ascii="Arial" w:hAnsi="Arial" w:cs="Arial"/>
          <w:bCs/>
          <w:sz w:val="22"/>
          <w:szCs w:val="22"/>
        </w:rPr>
        <w:t>termínu.</w:t>
      </w:r>
    </w:p>
    <w:p w:rsidR="00495B89" w:rsidRPr="00421B48" w:rsidRDefault="00495B89" w:rsidP="00421B48">
      <w:pPr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:rsidR="00FF1654" w:rsidRDefault="004D7E1C" w:rsidP="00421B48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  <w:r w:rsidRPr="00024CC9">
        <w:rPr>
          <w:rFonts w:ascii="Arial" w:hAnsi="Arial" w:cs="Arial"/>
        </w:rPr>
        <w:t>2</w:t>
      </w:r>
      <w:r w:rsidR="00354F39" w:rsidRPr="00024CC9">
        <w:rPr>
          <w:rFonts w:ascii="Arial" w:hAnsi="Arial" w:cs="Arial"/>
        </w:rPr>
        <w:t xml:space="preserve">. </w:t>
      </w:r>
      <w:r w:rsidR="00D773D8" w:rsidRPr="00024CC9">
        <w:rPr>
          <w:rFonts w:ascii="Arial" w:hAnsi="Arial" w:cs="Arial"/>
        </w:rPr>
        <w:t>Zhotovitel poskytuje záruku</w:t>
      </w:r>
      <w:r w:rsidR="00354F39" w:rsidRPr="00024CC9">
        <w:rPr>
          <w:rFonts w:ascii="Arial" w:hAnsi="Arial" w:cs="Arial"/>
        </w:rPr>
        <w:t xml:space="preserve"> za jakost provedených prací a </w:t>
      </w:r>
      <w:r w:rsidR="00D37D9A" w:rsidRPr="00FB65CF">
        <w:rPr>
          <w:rFonts w:ascii="Arial" w:hAnsi="Arial" w:cs="Arial"/>
          <w:color w:val="auto"/>
        </w:rPr>
        <w:t xml:space="preserve">nově jím </w:t>
      </w:r>
      <w:r w:rsidR="00354F39" w:rsidRPr="00024CC9">
        <w:rPr>
          <w:rFonts w:ascii="Arial" w:hAnsi="Arial" w:cs="Arial"/>
        </w:rPr>
        <w:t>vysázený rostlinný materiál</w:t>
      </w:r>
      <w:r w:rsidR="00D773D8" w:rsidRPr="00024CC9">
        <w:rPr>
          <w:rFonts w:ascii="Arial" w:hAnsi="Arial" w:cs="Arial"/>
        </w:rPr>
        <w:t xml:space="preserve"> </w:t>
      </w:r>
      <w:r w:rsidR="00F30AEE" w:rsidRPr="00024CC9">
        <w:rPr>
          <w:rFonts w:ascii="Arial" w:hAnsi="Arial" w:cs="Arial"/>
        </w:rPr>
        <w:t>po dobu</w:t>
      </w:r>
      <w:r w:rsidR="00D773D8" w:rsidRPr="00024CC9">
        <w:rPr>
          <w:rFonts w:ascii="Arial" w:hAnsi="Arial" w:cs="Arial"/>
        </w:rPr>
        <w:t xml:space="preserve"> </w:t>
      </w:r>
      <w:r w:rsidR="00FF714F" w:rsidRPr="00024CC9">
        <w:rPr>
          <w:rFonts w:ascii="Arial" w:hAnsi="Arial" w:cs="Arial"/>
        </w:rPr>
        <w:t xml:space="preserve"> </w:t>
      </w:r>
      <w:r w:rsidR="000D0878" w:rsidRPr="000D0878">
        <w:rPr>
          <w:rFonts w:ascii="Arial" w:hAnsi="Arial" w:cs="Arial"/>
          <w:b/>
          <w:color w:val="auto"/>
        </w:rPr>
        <w:t>24</w:t>
      </w:r>
      <w:r w:rsidR="00747857" w:rsidRPr="000D0878">
        <w:rPr>
          <w:rFonts w:ascii="Arial" w:hAnsi="Arial" w:cs="Arial"/>
          <w:b/>
          <w:color w:val="auto"/>
        </w:rPr>
        <w:t xml:space="preserve"> </w:t>
      </w:r>
      <w:r w:rsidR="00D773D8" w:rsidRPr="000D0878">
        <w:rPr>
          <w:rFonts w:ascii="Arial" w:hAnsi="Arial" w:cs="Arial"/>
          <w:b/>
          <w:color w:val="auto"/>
        </w:rPr>
        <w:t>měsíců</w:t>
      </w:r>
      <w:r w:rsidR="00D773D8" w:rsidRPr="000D0878">
        <w:rPr>
          <w:rFonts w:ascii="Arial" w:hAnsi="Arial" w:cs="Arial"/>
          <w:color w:val="auto"/>
        </w:rPr>
        <w:t xml:space="preserve"> </w:t>
      </w:r>
      <w:r w:rsidR="00D773D8" w:rsidRPr="00024CC9">
        <w:rPr>
          <w:rFonts w:ascii="Arial" w:hAnsi="Arial" w:cs="Arial"/>
        </w:rPr>
        <w:t xml:space="preserve">od </w:t>
      </w:r>
      <w:r w:rsidRPr="00024CC9">
        <w:rPr>
          <w:rFonts w:ascii="Arial" w:hAnsi="Arial" w:cs="Arial"/>
        </w:rPr>
        <w:t>ukončení následné péče</w:t>
      </w:r>
      <w:r w:rsidR="00D773D8" w:rsidRPr="00024CC9">
        <w:rPr>
          <w:rFonts w:ascii="Arial" w:hAnsi="Arial" w:cs="Arial"/>
        </w:rPr>
        <w:t>.</w:t>
      </w:r>
    </w:p>
    <w:p w:rsidR="00495B89" w:rsidRPr="00FB65CF" w:rsidRDefault="00495B89" w:rsidP="00421B48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  <w:shd w:val="clear" w:color="auto" w:fill="FEFEFE"/>
        </w:rPr>
      </w:pPr>
    </w:p>
    <w:p w:rsidR="004D7E1C" w:rsidRDefault="00FF165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  <w:r w:rsidRPr="00024CC9">
        <w:rPr>
          <w:rFonts w:ascii="Arial" w:hAnsi="Arial" w:cs="Arial"/>
          <w:shd w:val="clear" w:color="auto" w:fill="FEFEFE"/>
        </w:rPr>
        <w:t xml:space="preserve"> </w:t>
      </w:r>
      <w:r w:rsidR="004D7E1C" w:rsidRPr="00024CC9">
        <w:rPr>
          <w:rFonts w:ascii="Arial" w:hAnsi="Arial" w:cs="Arial"/>
          <w:shd w:val="clear" w:color="auto" w:fill="FEFEFE"/>
        </w:rPr>
        <w:t>3</w:t>
      </w:r>
      <w:r w:rsidR="00FD610F" w:rsidRPr="00024CC9">
        <w:rPr>
          <w:rFonts w:ascii="Arial" w:hAnsi="Arial" w:cs="Arial"/>
          <w:shd w:val="clear" w:color="auto" w:fill="FEFEFE"/>
        </w:rPr>
        <w:t xml:space="preserve">. </w:t>
      </w:r>
      <w:r w:rsidR="00354F39" w:rsidRPr="00024CC9">
        <w:rPr>
          <w:rFonts w:ascii="Arial" w:hAnsi="Arial" w:cs="Arial"/>
        </w:rPr>
        <w:t>V</w:t>
      </w:r>
      <w:r w:rsidRPr="00024CC9">
        <w:rPr>
          <w:rFonts w:ascii="Arial" w:hAnsi="Arial" w:cs="Arial"/>
        </w:rPr>
        <w:t xml:space="preserve">ady zjištěné </w:t>
      </w:r>
      <w:r w:rsidR="00A43F4E">
        <w:rPr>
          <w:rFonts w:ascii="Arial" w:hAnsi="Arial" w:cs="Arial"/>
        </w:rPr>
        <w:t xml:space="preserve">za trvání této smlouvy se </w:t>
      </w:r>
      <w:r w:rsidR="00354F39" w:rsidRPr="00024CC9">
        <w:rPr>
          <w:rFonts w:ascii="Arial" w:hAnsi="Arial" w:cs="Arial"/>
        </w:rPr>
        <w:t xml:space="preserve">objednatel zavazuje oznámit </w:t>
      </w:r>
      <w:r w:rsidR="00A43F4E">
        <w:rPr>
          <w:rFonts w:ascii="Arial" w:hAnsi="Arial" w:cs="Arial"/>
        </w:rPr>
        <w:t>poskytovateli</w:t>
      </w:r>
      <w:r w:rsidR="00A43F4E" w:rsidRPr="00024CC9">
        <w:rPr>
          <w:rFonts w:ascii="Arial" w:hAnsi="Arial" w:cs="Arial"/>
        </w:rPr>
        <w:t xml:space="preserve"> </w:t>
      </w:r>
      <w:r w:rsidR="00354F39" w:rsidRPr="00024CC9">
        <w:rPr>
          <w:rFonts w:ascii="Arial" w:hAnsi="Arial" w:cs="Arial"/>
        </w:rPr>
        <w:t xml:space="preserve">neprodleně po jejich zjištění. </w:t>
      </w:r>
      <w:r w:rsidR="00A43F4E">
        <w:rPr>
          <w:rFonts w:ascii="Arial" w:hAnsi="Arial" w:cs="Arial"/>
        </w:rPr>
        <w:t>Poskytovatel</w:t>
      </w:r>
      <w:r w:rsidR="00A43F4E" w:rsidRPr="00024CC9">
        <w:rPr>
          <w:rFonts w:ascii="Arial" w:hAnsi="Arial" w:cs="Arial"/>
        </w:rPr>
        <w:t xml:space="preserve"> </w:t>
      </w:r>
      <w:r w:rsidR="00354F39" w:rsidRPr="00024CC9">
        <w:rPr>
          <w:rFonts w:ascii="Arial" w:hAnsi="Arial" w:cs="Arial"/>
        </w:rPr>
        <w:t>je povinen</w:t>
      </w:r>
      <w:r w:rsidRPr="00024CC9">
        <w:rPr>
          <w:rFonts w:ascii="Arial" w:hAnsi="Arial" w:cs="Arial"/>
        </w:rPr>
        <w:t xml:space="preserve"> nastoup</w:t>
      </w:r>
      <w:r w:rsidR="00354F39" w:rsidRPr="00024CC9">
        <w:rPr>
          <w:rFonts w:ascii="Arial" w:hAnsi="Arial" w:cs="Arial"/>
        </w:rPr>
        <w:t>it</w:t>
      </w:r>
      <w:r w:rsidRPr="00024CC9">
        <w:rPr>
          <w:rFonts w:ascii="Arial" w:hAnsi="Arial" w:cs="Arial"/>
        </w:rPr>
        <w:t xml:space="preserve"> </w:t>
      </w:r>
      <w:r w:rsidR="00354F39" w:rsidRPr="00024CC9">
        <w:rPr>
          <w:rFonts w:ascii="Arial" w:hAnsi="Arial" w:cs="Arial"/>
        </w:rPr>
        <w:t xml:space="preserve">k odstranění vady </w:t>
      </w:r>
      <w:r w:rsidRPr="00024CC9">
        <w:rPr>
          <w:rFonts w:ascii="Arial" w:hAnsi="Arial" w:cs="Arial"/>
        </w:rPr>
        <w:t>do</w:t>
      </w:r>
      <w:r w:rsidR="00354F39" w:rsidRPr="00024CC9">
        <w:rPr>
          <w:rFonts w:ascii="Arial" w:hAnsi="Arial" w:cs="Arial"/>
        </w:rPr>
        <w:t xml:space="preserve"> </w:t>
      </w:r>
      <w:r w:rsidR="00616F94">
        <w:rPr>
          <w:rFonts w:ascii="Arial" w:hAnsi="Arial" w:cs="Arial"/>
        </w:rPr>
        <w:t>2</w:t>
      </w:r>
      <w:r w:rsidR="00616F94" w:rsidRPr="00024CC9">
        <w:rPr>
          <w:rFonts w:ascii="Arial" w:hAnsi="Arial" w:cs="Arial"/>
        </w:rPr>
        <w:t xml:space="preserve"> </w:t>
      </w:r>
      <w:r w:rsidR="00354F39" w:rsidRPr="00024CC9">
        <w:rPr>
          <w:rFonts w:ascii="Arial" w:hAnsi="Arial" w:cs="Arial"/>
        </w:rPr>
        <w:t xml:space="preserve">pracovních </w:t>
      </w:r>
      <w:r w:rsidR="005F60C6" w:rsidRPr="00024CC9">
        <w:rPr>
          <w:rFonts w:ascii="Arial" w:hAnsi="Arial" w:cs="Arial"/>
        </w:rPr>
        <w:t>dn</w:t>
      </w:r>
      <w:r w:rsidR="00354F39" w:rsidRPr="00024CC9">
        <w:rPr>
          <w:rFonts w:ascii="Arial" w:hAnsi="Arial" w:cs="Arial"/>
        </w:rPr>
        <w:t>ů</w:t>
      </w:r>
      <w:r w:rsidRPr="00024CC9">
        <w:rPr>
          <w:rFonts w:ascii="Arial" w:hAnsi="Arial" w:cs="Arial"/>
        </w:rPr>
        <w:t xml:space="preserve"> od oznámení vad</w:t>
      </w:r>
      <w:r w:rsidR="00354F39" w:rsidRPr="00024CC9">
        <w:rPr>
          <w:rFonts w:ascii="Arial" w:hAnsi="Arial" w:cs="Arial"/>
        </w:rPr>
        <w:t>y</w:t>
      </w:r>
      <w:r w:rsidRPr="00024CC9">
        <w:rPr>
          <w:rFonts w:ascii="Arial" w:hAnsi="Arial" w:cs="Arial"/>
        </w:rPr>
        <w:t xml:space="preserve">, nebude-li dohodnuto jinak. </w:t>
      </w:r>
      <w:r w:rsidR="00CD1EA1" w:rsidRPr="00024CC9">
        <w:rPr>
          <w:rFonts w:ascii="Arial" w:hAnsi="Arial" w:cs="Arial"/>
        </w:rPr>
        <w:t>V</w:t>
      </w:r>
      <w:r w:rsidRPr="00024CC9">
        <w:rPr>
          <w:rFonts w:ascii="Arial" w:hAnsi="Arial" w:cs="Arial"/>
        </w:rPr>
        <w:t xml:space="preserve">adu zjištěnou v záruční době je </w:t>
      </w:r>
      <w:r w:rsidR="00A43F4E">
        <w:rPr>
          <w:rFonts w:ascii="Arial" w:hAnsi="Arial" w:cs="Arial"/>
        </w:rPr>
        <w:t>poskytovatel</w:t>
      </w:r>
      <w:r w:rsidR="00A43F4E" w:rsidRPr="00024CC9">
        <w:rPr>
          <w:rFonts w:ascii="Arial" w:hAnsi="Arial" w:cs="Arial"/>
        </w:rPr>
        <w:t xml:space="preserve"> </w:t>
      </w:r>
      <w:r w:rsidRPr="00024CC9">
        <w:rPr>
          <w:rFonts w:ascii="Arial" w:hAnsi="Arial" w:cs="Arial"/>
        </w:rPr>
        <w:t xml:space="preserve">povinen odstranit nejpozději do </w:t>
      </w:r>
      <w:r w:rsidR="00D81B56" w:rsidRPr="00024CC9">
        <w:rPr>
          <w:rFonts w:ascii="Arial" w:hAnsi="Arial" w:cs="Arial"/>
        </w:rPr>
        <w:t>4</w:t>
      </w:r>
      <w:r w:rsidR="00354F39" w:rsidRPr="00024CC9">
        <w:rPr>
          <w:rFonts w:ascii="Arial" w:hAnsi="Arial" w:cs="Arial"/>
        </w:rPr>
        <w:t xml:space="preserve"> pracovních</w:t>
      </w:r>
      <w:r w:rsidRPr="00024CC9">
        <w:rPr>
          <w:rFonts w:ascii="Arial" w:hAnsi="Arial" w:cs="Arial"/>
        </w:rPr>
        <w:t xml:space="preserve"> dnů ode dne oznámení vady objednatelem. </w:t>
      </w:r>
    </w:p>
    <w:p w:rsidR="00495B89" w:rsidRPr="00495B89" w:rsidRDefault="00495B89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</w:p>
    <w:p w:rsidR="007015C4" w:rsidRDefault="004D7E1C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  <w:r w:rsidRPr="00024CC9">
        <w:rPr>
          <w:rFonts w:ascii="Arial" w:hAnsi="Arial" w:cs="Arial"/>
        </w:rPr>
        <w:t>4</w:t>
      </w:r>
      <w:r w:rsidR="007015C4" w:rsidRPr="00024CC9">
        <w:rPr>
          <w:rFonts w:ascii="Arial" w:hAnsi="Arial" w:cs="Arial"/>
        </w:rPr>
        <w:t xml:space="preserve">. </w:t>
      </w:r>
      <w:r w:rsidR="00CD1EA1" w:rsidRPr="00024CC9">
        <w:rPr>
          <w:rFonts w:ascii="Arial" w:hAnsi="Arial" w:cs="Arial"/>
        </w:rPr>
        <w:t xml:space="preserve">Pro případ prodlení </w:t>
      </w:r>
      <w:r w:rsidR="00A43F4E">
        <w:rPr>
          <w:rFonts w:ascii="Arial" w:hAnsi="Arial" w:cs="Arial"/>
        </w:rPr>
        <w:t>poskytovatele</w:t>
      </w:r>
      <w:r w:rsidR="00A43F4E" w:rsidRPr="00024CC9">
        <w:rPr>
          <w:rFonts w:ascii="Arial" w:hAnsi="Arial" w:cs="Arial"/>
        </w:rPr>
        <w:t xml:space="preserve"> </w:t>
      </w:r>
      <w:r w:rsidR="00CD1EA1" w:rsidRPr="00024CC9">
        <w:rPr>
          <w:rFonts w:ascii="Arial" w:hAnsi="Arial" w:cs="Arial"/>
        </w:rPr>
        <w:t>s</w:t>
      </w:r>
      <w:r w:rsidR="007015C4" w:rsidRPr="00024CC9">
        <w:rPr>
          <w:rFonts w:ascii="Arial" w:hAnsi="Arial" w:cs="Arial"/>
        </w:rPr>
        <w:t xml:space="preserve"> nástup</w:t>
      </w:r>
      <w:r w:rsidR="00CD1EA1" w:rsidRPr="00024CC9">
        <w:rPr>
          <w:rFonts w:ascii="Arial" w:hAnsi="Arial" w:cs="Arial"/>
        </w:rPr>
        <w:t>em</w:t>
      </w:r>
      <w:r w:rsidR="007015C4" w:rsidRPr="00024CC9">
        <w:rPr>
          <w:rFonts w:ascii="Arial" w:hAnsi="Arial" w:cs="Arial"/>
        </w:rPr>
        <w:t xml:space="preserve"> k odstranění vady se sjednává smluvní pokuta ve výši </w:t>
      </w:r>
      <w:r w:rsidR="004B0413">
        <w:rPr>
          <w:rFonts w:ascii="Arial" w:hAnsi="Arial" w:cs="Arial"/>
          <w:color w:val="auto"/>
        </w:rPr>
        <w:t>1000,-</w:t>
      </w:r>
      <w:r w:rsidR="007015C4" w:rsidRPr="00024CC9">
        <w:rPr>
          <w:rFonts w:ascii="Arial" w:hAnsi="Arial" w:cs="Arial"/>
        </w:rPr>
        <w:t xml:space="preserve"> Kč za každý započatý den prodlení. Tuto smluvní pokutu </w:t>
      </w:r>
      <w:r w:rsidR="00CD1EA1" w:rsidRPr="00024CC9">
        <w:rPr>
          <w:rFonts w:ascii="Arial" w:hAnsi="Arial" w:cs="Arial"/>
        </w:rPr>
        <w:t xml:space="preserve">je </w:t>
      </w:r>
      <w:r w:rsidR="00A43F4E">
        <w:rPr>
          <w:rFonts w:ascii="Arial" w:hAnsi="Arial" w:cs="Arial"/>
        </w:rPr>
        <w:t xml:space="preserve">poskytovatel </w:t>
      </w:r>
      <w:r w:rsidR="00CD1EA1" w:rsidRPr="00024CC9">
        <w:rPr>
          <w:rFonts w:ascii="Arial" w:hAnsi="Arial" w:cs="Arial"/>
        </w:rPr>
        <w:t xml:space="preserve">povinen uhradit </w:t>
      </w:r>
      <w:r w:rsidR="007015C4" w:rsidRPr="00024CC9">
        <w:rPr>
          <w:rFonts w:ascii="Arial" w:hAnsi="Arial" w:cs="Arial"/>
        </w:rPr>
        <w:t xml:space="preserve">objednateli na základě </w:t>
      </w:r>
      <w:r w:rsidR="00CD1EA1" w:rsidRPr="00024CC9">
        <w:rPr>
          <w:rFonts w:ascii="Arial" w:hAnsi="Arial" w:cs="Arial"/>
        </w:rPr>
        <w:t xml:space="preserve">jeho </w:t>
      </w:r>
      <w:r w:rsidR="007015C4" w:rsidRPr="00024CC9">
        <w:rPr>
          <w:rFonts w:ascii="Arial" w:hAnsi="Arial" w:cs="Arial"/>
        </w:rPr>
        <w:t xml:space="preserve">výzvy </w:t>
      </w:r>
      <w:r w:rsidR="00CD1EA1" w:rsidRPr="00024CC9">
        <w:rPr>
          <w:rFonts w:ascii="Arial" w:hAnsi="Arial" w:cs="Arial"/>
        </w:rPr>
        <w:t>do 15 dnů od doručení výzvy</w:t>
      </w:r>
      <w:r w:rsidR="007015C4" w:rsidRPr="00024CC9">
        <w:rPr>
          <w:rFonts w:ascii="Arial" w:hAnsi="Arial" w:cs="Arial"/>
        </w:rPr>
        <w:t>.</w:t>
      </w:r>
    </w:p>
    <w:p w:rsidR="00495B89" w:rsidRPr="00FB65CF" w:rsidRDefault="00495B89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</w:p>
    <w:p w:rsidR="007015C4" w:rsidRDefault="004D7E1C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  <w:r w:rsidRPr="00024CC9">
        <w:rPr>
          <w:rFonts w:ascii="Arial" w:hAnsi="Arial" w:cs="Arial"/>
        </w:rPr>
        <w:t>5</w:t>
      </w:r>
      <w:r w:rsidR="007015C4" w:rsidRPr="00024CC9">
        <w:rPr>
          <w:rFonts w:ascii="Arial" w:hAnsi="Arial" w:cs="Arial"/>
        </w:rPr>
        <w:t xml:space="preserve">. </w:t>
      </w:r>
      <w:r w:rsidR="00CD1EA1" w:rsidRPr="00024CC9">
        <w:rPr>
          <w:rFonts w:ascii="Arial" w:hAnsi="Arial" w:cs="Arial"/>
        </w:rPr>
        <w:t xml:space="preserve">Pro případ prodlení </w:t>
      </w:r>
      <w:r w:rsidR="00B74BBD">
        <w:rPr>
          <w:rFonts w:ascii="Arial" w:hAnsi="Arial" w:cs="Arial"/>
        </w:rPr>
        <w:t>poskytovatele</w:t>
      </w:r>
      <w:r w:rsidR="00B74BBD" w:rsidRPr="00024CC9">
        <w:rPr>
          <w:rFonts w:ascii="Arial" w:hAnsi="Arial" w:cs="Arial"/>
        </w:rPr>
        <w:t xml:space="preserve"> </w:t>
      </w:r>
      <w:r w:rsidR="00CD1EA1" w:rsidRPr="00024CC9">
        <w:rPr>
          <w:rFonts w:ascii="Arial" w:hAnsi="Arial" w:cs="Arial"/>
        </w:rPr>
        <w:t>s</w:t>
      </w:r>
      <w:r w:rsidR="007015C4" w:rsidRPr="00024CC9">
        <w:rPr>
          <w:rFonts w:ascii="Arial" w:hAnsi="Arial" w:cs="Arial"/>
        </w:rPr>
        <w:t xml:space="preserve"> odstranění</w:t>
      </w:r>
      <w:r w:rsidR="00CD1EA1" w:rsidRPr="00024CC9">
        <w:rPr>
          <w:rFonts w:ascii="Arial" w:hAnsi="Arial" w:cs="Arial"/>
        </w:rPr>
        <w:t>m</w:t>
      </w:r>
      <w:r w:rsidR="007015C4" w:rsidRPr="00024CC9">
        <w:rPr>
          <w:rFonts w:ascii="Arial" w:hAnsi="Arial" w:cs="Arial"/>
        </w:rPr>
        <w:t xml:space="preserve"> vady </w:t>
      </w:r>
      <w:del w:id="2" w:author="merclova" w:date="2017-05-17T10:07:00Z">
        <w:r w:rsidR="00CD1EA1" w:rsidRPr="00024CC9" w:rsidDel="00932EF1">
          <w:rPr>
            <w:rFonts w:ascii="Arial" w:hAnsi="Arial" w:cs="Arial"/>
          </w:rPr>
          <w:delText xml:space="preserve"> </w:delText>
        </w:r>
      </w:del>
      <w:r w:rsidR="007015C4" w:rsidRPr="00024CC9">
        <w:rPr>
          <w:rFonts w:ascii="Arial" w:hAnsi="Arial" w:cs="Arial"/>
        </w:rPr>
        <w:t xml:space="preserve">se sjednává smluvní pokuta ve výši </w:t>
      </w:r>
      <w:r w:rsidR="004B0413">
        <w:rPr>
          <w:rFonts w:ascii="Arial" w:hAnsi="Arial" w:cs="Arial"/>
          <w:color w:val="auto"/>
        </w:rPr>
        <w:t>1000,-</w:t>
      </w:r>
      <w:r w:rsidR="007015C4" w:rsidRPr="00024CC9">
        <w:rPr>
          <w:rFonts w:ascii="Arial" w:hAnsi="Arial" w:cs="Arial"/>
        </w:rPr>
        <w:t xml:space="preserve"> Kč za každý započatý den prodlení. Tuto smluvní pokutu </w:t>
      </w:r>
      <w:r w:rsidR="00B74BBD">
        <w:rPr>
          <w:rFonts w:ascii="Arial" w:hAnsi="Arial" w:cs="Arial"/>
        </w:rPr>
        <w:t>poskytovatel</w:t>
      </w:r>
      <w:r w:rsidR="00B74BBD" w:rsidRPr="00024CC9">
        <w:rPr>
          <w:rFonts w:ascii="Arial" w:hAnsi="Arial" w:cs="Arial"/>
        </w:rPr>
        <w:t xml:space="preserve"> </w:t>
      </w:r>
      <w:r w:rsidR="007015C4" w:rsidRPr="00024CC9">
        <w:rPr>
          <w:rFonts w:ascii="Arial" w:hAnsi="Arial" w:cs="Arial"/>
        </w:rPr>
        <w:t xml:space="preserve">uhradí objednateli na základě </w:t>
      </w:r>
      <w:r w:rsidR="00CD1EA1" w:rsidRPr="00024CC9">
        <w:rPr>
          <w:rFonts w:ascii="Arial" w:hAnsi="Arial" w:cs="Arial"/>
        </w:rPr>
        <w:t xml:space="preserve">jeho </w:t>
      </w:r>
      <w:r w:rsidR="007015C4" w:rsidRPr="00024CC9">
        <w:rPr>
          <w:rFonts w:ascii="Arial" w:hAnsi="Arial" w:cs="Arial"/>
        </w:rPr>
        <w:t xml:space="preserve">výzvy </w:t>
      </w:r>
      <w:r w:rsidR="00CD1EA1" w:rsidRPr="00024CC9">
        <w:rPr>
          <w:rFonts w:ascii="Arial" w:hAnsi="Arial" w:cs="Arial"/>
        </w:rPr>
        <w:t>do 15 dnů od doručení výzvy.</w:t>
      </w:r>
    </w:p>
    <w:p w:rsidR="00495B89" w:rsidRPr="00024CC9" w:rsidRDefault="00495B89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</w:p>
    <w:p w:rsidR="00A0624B" w:rsidRDefault="004D7E1C" w:rsidP="00421B48">
      <w:pPr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024CC9">
        <w:rPr>
          <w:rFonts w:ascii="Arial" w:hAnsi="Arial" w:cs="Arial"/>
          <w:sz w:val="22"/>
          <w:szCs w:val="22"/>
        </w:rPr>
        <w:t xml:space="preserve">6. </w:t>
      </w:r>
      <w:r w:rsidR="004B4183" w:rsidRPr="00421B48">
        <w:rPr>
          <w:rFonts w:ascii="Arial" w:hAnsi="Arial" w:cs="Arial"/>
          <w:sz w:val="22"/>
          <w:szCs w:val="22"/>
        </w:rPr>
        <w:t xml:space="preserve">Za vadu následné péče je považován též úhyn či nenávratné poškození </w:t>
      </w:r>
      <w:r w:rsidR="00495B89">
        <w:rPr>
          <w:rFonts w:ascii="Arial" w:hAnsi="Arial" w:cs="Arial"/>
          <w:sz w:val="22"/>
          <w:szCs w:val="22"/>
        </w:rPr>
        <w:t xml:space="preserve">stávajících </w:t>
      </w:r>
      <w:r w:rsidR="004B4183" w:rsidRPr="00421B48">
        <w:rPr>
          <w:rFonts w:ascii="Arial" w:hAnsi="Arial" w:cs="Arial"/>
          <w:sz w:val="22"/>
          <w:szCs w:val="22"/>
        </w:rPr>
        <w:t xml:space="preserve">rostlin, které byly </w:t>
      </w:r>
      <w:r w:rsidRPr="00024CC9">
        <w:rPr>
          <w:rFonts w:ascii="Arial" w:hAnsi="Arial" w:cs="Arial"/>
          <w:sz w:val="22"/>
          <w:szCs w:val="22"/>
        </w:rPr>
        <w:t>vysázeny</w:t>
      </w:r>
      <w:r w:rsidR="00024CC9" w:rsidRPr="00024CC9">
        <w:rPr>
          <w:rFonts w:ascii="Arial" w:hAnsi="Arial" w:cs="Arial"/>
          <w:sz w:val="22"/>
          <w:szCs w:val="22"/>
        </w:rPr>
        <w:t xml:space="preserve"> podle projektové dokumentace, a k</w:t>
      </w:r>
      <w:r w:rsidR="00024CC9">
        <w:rPr>
          <w:rFonts w:ascii="Arial" w:hAnsi="Arial" w:cs="Arial"/>
          <w:sz w:val="22"/>
          <w:szCs w:val="22"/>
        </w:rPr>
        <w:t xml:space="preserve"> </w:t>
      </w:r>
      <w:r w:rsidR="00024CC9" w:rsidRPr="00024CC9">
        <w:rPr>
          <w:rFonts w:ascii="Arial" w:hAnsi="Arial" w:cs="Arial"/>
          <w:sz w:val="22"/>
          <w:szCs w:val="22"/>
        </w:rPr>
        <w:t>němuž došlo v důsledku činnosti zhotovitele.</w:t>
      </w:r>
      <w:r w:rsidR="004B4183" w:rsidRPr="00421B48">
        <w:rPr>
          <w:rFonts w:ascii="Arial" w:hAnsi="Arial" w:cs="Arial"/>
          <w:sz w:val="22"/>
          <w:szCs w:val="22"/>
        </w:rPr>
        <w:t xml:space="preserve"> </w:t>
      </w:r>
      <w:r w:rsidR="00B74BBD">
        <w:rPr>
          <w:rFonts w:ascii="Arial" w:hAnsi="Arial" w:cs="Arial"/>
          <w:sz w:val="22"/>
          <w:szCs w:val="22"/>
        </w:rPr>
        <w:t>Poskytovatel</w:t>
      </w:r>
      <w:r w:rsidR="00B74BBD" w:rsidRPr="00421B48">
        <w:rPr>
          <w:rFonts w:ascii="Arial" w:hAnsi="Arial" w:cs="Arial"/>
          <w:sz w:val="22"/>
          <w:szCs w:val="22"/>
        </w:rPr>
        <w:t xml:space="preserve"> </w:t>
      </w:r>
      <w:r w:rsidR="004B4183" w:rsidRPr="00421B48">
        <w:rPr>
          <w:rFonts w:ascii="Arial" w:hAnsi="Arial" w:cs="Arial"/>
          <w:sz w:val="22"/>
          <w:szCs w:val="22"/>
        </w:rPr>
        <w:t xml:space="preserve">je v takovém případě povinen vadu odstranit provedením náhradní výsadby rostliny stejné kvality, druhu a vzrůstu. </w:t>
      </w:r>
    </w:p>
    <w:p w:rsidR="00897AAB" w:rsidRPr="00421B48" w:rsidRDefault="00897AAB" w:rsidP="00421B48">
      <w:pPr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</w:p>
    <w:p w:rsidR="004B4183" w:rsidRPr="00421B48" w:rsidRDefault="004B4183" w:rsidP="007015C4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84" w:hanging="284"/>
        <w:jc w:val="both"/>
        <w:rPr>
          <w:rFonts w:ascii="Arial" w:hAnsi="Arial" w:cs="Arial"/>
        </w:rPr>
      </w:pPr>
    </w:p>
    <w:p w:rsidR="00A0624B" w:rsidRDefault="004B0413" w:rsidP="00421B48">
      <w:pPr>
        <w:keepNext/>
        <w:keepLines/>
        <w:tabs>
          <w:tab w:val="left" w:pos="73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VIII</w:t>
      </w:r>
      <w:r w:rsidR="00A0624B">
        <w:rPr>
          <w:rFonts w:ascii="Arial" w:hAnsi="Arial" w:cs="Arial"/>
          <w:b/>
          <w:bCs/>
          <w:sz w:val="22"/>
          <w:szCs w:val="22"/>
        </w:rPr>
        <w:t>.</w:t>
      </w:r>
    </w:p>
    <w:p w:rsidR="0058785A" w:rsidRDefault="00DD2056" w:rsidP="00421B48">
      <w:pPr>
        <w:keepNext/>
        <w:keepLine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Podmínky provádění </w:t>
      </w:r>
      <w:r w:rsidR="00B74BBD">
        <w:rPr>
          <w:rFonts w:ascii="Arial" w:hAnsi="Arial" w:cs="Arial"/>
          <w:b/>
          <w:bCs/>
          <w:sz w:val="22"/>
          <w:szCs w:val="22"/>
        </w:rPr>
        <w:t>následné péče</w:t>
      </w:r>
    </w:p>
    <w:p w:rsidR="00A76BCD" w:rsidRPr="00696292" w:rsidRDefault="00A76BCD" w:rsidP="00FB65CF">
      <w:pPr>
        <w:pStyle w:val="Odstavecseseznamem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96292">
        <w:rPr>
          <w:rFonts w:ascii="Arial" w:hAnsi="Arial" w:cs="Arial"/>
          <w:sz w:val="22"/>
          <w:szCs w:val="22"/>
        </w:rPr>
        <w:t xml:space="preserve">Objednatel </w:t>
      </w:r>
      <w:r w:rsidR="00A0624B" w:rsidRPr="00696292">
        <w:rPr>
          <w:rFonts w:ascii="Arial" w:hAnsi="Arial" w:cs="Arial"/>
          <w:sz w:val="22"/>
          <w:szCs w:val="22"/>
        </w:rPr>
        <w:t xml:space="preserve">předá </w:t>
      </w:r>
      <w:r w:rsidR="00B74BBD">
        <w:rPr>
          <w:rFonts w:ascii="Arial" w:hAnsi="Arial" w:cs="Arial"/>
          <w:sz w:val="22"/>
          <w:szCs w:val="22"/>
        </w:rPr>
        <w:t>poskytovateli</w:t>
      </w:r>
      <w:r w:rsidR="00B74BBD" w:rsidRPr="00696292">
        <w:rPr>
          <w:rFonts w:ascii="Arial" w:hAnsi="Arial" w:cs="Arial"/>
          <w:sz w:val="22"/>
          <w:szCs w:val="22"/>
        </w:rPr>
        <w:t xml:space="preserve"> </w:t>
      </w:r>
      <w:r w:rsidR="00024CC9" w:rsidRPr="00696292">
        <w:rPr>
          <w:rFonts w:ascii="Arial" w:hAnsi="Arial" w:cs="Arial"/>
          <w:sz w:val="22"/>
          <w:szCs w:val="22"/>
        </w:rPr>
        <w:t xml:space="preserve">protokolárně místo plnění </w:t>
      </w:r>
      <w:r w:rsidRPr="00696292">
        <w:rPr>
          <w:rFonts w:ascii="Arial" w:hAnsi="Arial" w:cs="Arial"/>
          <w:sz w:val="22"/>
          <w:szCs w:val="22"/>
        </w:rPr>
        <w:t xml:space="preserve">do </w:t>
      </w:r>
      <w:r w:rsidR="00006A7F" w:rsidRPr="00D563BD">
        <w:rPr>
          <w:rFonts w:ascii="Arial" w:hAnsi="Arial" w:cs="Arial"/>
          <w:sz w:val="22"/>
          <w:szCs w:val="22"/>
          <w:highlight w:val="yellow"/>
        </w:rPr>
        <w:t>…</w:t>
      </w:r>
      <w:r w:rsidR="00006A7F" w:rsidRPr="00696292">
        <w:rPr>
          <w:rFonts w:ascii="Arial" w:hAnsi="Arial" w:cs="Arial"/>
          <w:sz w:val="22"/>
          <w:szCs w:val="22"/>
        </w:rPr>
        <w:t xml:space="preserve"> </w:t>
      </w:r>
      <w:r w:rsidRPr="00696292">
        <w:rPr>
          <w:rFonts w:ascii="Arial" w:hAnsi="Arial" w:cs="Arial"/>
          <w:sz w:val="22"/>
          <w:szCs w:val="22"/>
        </w:rPr>
        <w:t xml:space="preserve">dnů ode dne uzavření smlouvy a </w:t>
      </w:r>
      <w:r w:rsidR="00B74BBD">
        <w:rPr>
          <w:rFonts w:ascii="Arial" w:hAnsi="Arial" w:cs="Arial"/>
          <w:sz w:val="22"/>
          <w:szCs w:val="22"/>
        </w:rPr>
        <w:t>poskytovatel</w:t>
      </w:r>
      <w:r w:rsidR="00B74BBD" w:rsidRPr="00696292">
        <w:rPr>
          <w:rFonts w:ascii="Arial" w:hAnsi="Arial" w:cs="Arial"/>
          <w:sz w:val="22"/>
          <w:szCs w:val="22"/>
        </w:rPr>
        <w:t xml:space="preserve"> </w:t>
      </w:r>
      <w:r w:rsidRPr="00696292">
        <w:rPr>
          <w:rFonts w:ascii="Arial" w:hAnsi="Arial" w:cs="Arial"/>
          <w:sz w:val="22"/>
          <w:szCs w:val="22"/>
        </w:rPr>
        <w:t>je povinen je v této lhůtě</w:t>
      </w:r>
      <w:r w:rsidR="00024CC9" w:rsidRPr="00696292">
        <w:rPr>
          <w:rFonts w:ascii="Arial" w:hAnsi="Arial" w:cs="Arial"/>
          <w:sz w:val="22"/>
          <w:szCs w:val="22"/>
        </w:rPr>
        <w:t xml:space="preserve"> převzít. </w:t>
      </w:r>
    </w:p>
    <w:p w:rsidR="00495B89" w:rsidRPr="00696292" w:rsidRDefault="00495B89" w:rsidP="00421B48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95B89" w:rsidRDefault="00B74BBD" w:rsidP="00FB65CF">
      <w:pPr>
        <w:pStyle w:val="Odstavecseseznamem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Pr="00FB65CF">
        <w:rPr>
          <w:rFonts w:ascii="Arial" w:hAnsi="Arial" w:cs="Arial"/>
          <w:sz w:val="22"/>
          <w:szCs w:val="22"/>
        </w:rPr>
        <w:t xml:space="preserve"> </w:t>
      </w:r>
      <w:r w:rsidR="00A17BDB" w:rsidRPr="00FB65CF">
        <w:rPr>
          <w:rFonts w:ascii="Arial" w:hAnsi="Arial" w:cs="Arial"/>
          <w:sz w:val="22"/>
          <w:szCs w:val="22"/>
        </w:rPr>
        <w:t>je povinen provádět následnou péči v</w:t>
      </w:r>
      <w:r w:rsidR="00897AAB" w:rsidRPr="00897AAB">
        <w:rPr>
          <w:rFonts w:ascii="Arial" w:hAnsi="Arial" w:cs="Arial"/>
          <w:sz w:val="22"/>
          <w:szCs w:val="22"/>
        </w:rPr>
        <w:t> </w:t>
      </w:r>
      <w:r w:rsidR="00A17BDB" w:rsidRPr="00FB65CF">
        <w:rPr>
          <w:rFonts w:ascii="Arial" w:hAnsi="Arial" w:cs="Arial"/>
          <w:sz w:val="22"/>
          <w:szCs w:val="22"/>
        </w:rPr>
        <w:t>souladu</w:t>
      </w:r>
      <w:r w:rsidR="00897AAB" w:rsidRPr="00897AAB">
        <w:rPr>
          <w:rFonts w:ascii="Arial" w:hAnsi="Arial" w:cs="Arial"/>
          <w:sz w:val="22"/>
          <w:szCs w:val="22"/>
        </w:rPr>
        <w:t xml:space="preserve"> s touto smlouvou,</w:t>
      </w:r>
      <w:r w:rsidR="00A17BDB" w:rsidRPr="00FB65CF">
        <w:rPr>
          <w:rFonts w:ascii="Arial" w:hAnsi="Arial" w:cs="Arial"/>
          <w:sz w:val="22"/>
          <w:szCs w:val="22"/>
        </w:rPr>
        <w:t xml:space="preserve"> </w:t>
      </w:r>
      <w:r w:rsidR="00897AAB" w:rsidRPr="00FB65CF">
        <w:rPr>
          <w:rFonts w:ascii="Arial" w:hAnsi="Arial" w:cs="Arial"/>
          <w:sz w:val="22"/>
          <w:szCs w:val="22"/>
        </w:rPr>
        <w:t>Zadávací dokumentací</w:t>
      </w:r>
      <w:r w:rsidR="00897AAB" w:rsidRPr="00897AAB">
        <w:rPr>
          <w:rFonts w:ascii="Arial" w:hAnsi="Arial" w:cs="Arial"/>
          <w:sz w:val="22"/>
          <w:szCs w:val="22"/>
        </w:rPr>
        <w:t xml:space="preserve"> a</w:t>
      </w:r>
      <w:r w:rsidR="00897AAB">
        <w:rPr>
          <w:rFonts w:ascii="Arial" w:hAnsi="Arial" w:cs="Arial"/>
          <w:sz w:val="22"/>
          <w:szCs w:val="22"/>
        </w:rPr>
        <w:t xml:space="preserve"> podle pokynů objednatele.</w:t>
      </w:r>
    </w:p>
    <w:p w:rsidR="00897AAB" w:rsidRPr="00FB65CF" w:rsidRDefault="00897AAB" w:rsidP="00FB65CF">
      <w:pPr>
        <w:ind w:left="360"/>
        <w:rPr>
          <w:rFonts w:ascii="Arial" w:hAnsi="Arial" w:cs="Arial"/>
          <w:sz w:val="22"/>
          <w:szCs w:val="22"/>
        </w:rPr>
      </w:pPr>
    </w:p>
    <w:p w:rsidR="00024CC9" w:rsidRPr="00FB65CF" w:rsidRDefault="004B0413" w:rsidP="004B0413">
      <w:pPr>
        <w:pStyle w:val="Odstavecseseznamem"/>
        <w:numPr>
          <w:ilvl w:val="0"/>
          <w:numId w:val="2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4B0413">
        <w:rPr>
          <w:rFonts w:ascii="Arial" w:hAnsi="Arial" w:cs="Arial"/>
          <w:sz w:val="22"/>
          <w:szCs w:val="22"/>
        </w:rPr>
        <w:t>Objednatel se zavazuje poskytovat poskytovateli po celou dobu provádění následné péče potřebnou a řádnou součinnost k včasnému a řádnému provádění činností podle této smlouvy popř. příslušných právních předpisů.</w:t>
      </w:r>
    </w:p>
    <w:p w:rsidR="00495B89" w:rsidRPr="00696292" w:rsidRDefault="00495B89" w:rsidP="00421B48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83D55" w:rsidRPr="00FB65CF" w:rsidRDefault="00B74BBD" w:rsidP="00FB65CF">
      <w:pPr>
        <w:pStyle w:val="Odstavecseseznamem"/>
        <w:numPr>
          <w:ilvl w:val="0"/>
          <w:numId w:val="2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Pr="00FB65CF">
        <w:rPr>
          <w:rFonts w:ascii="Arial" w:hAnsi="Arial" w:cs="Arial"/>
          <w:sz w:val="22"/>
          <w:szCs w:val="22"/>
        </w:rPr>
        <w:t xml:space="preserve"> </w:t>
      </w:r>
      <w:r w:rsidR="00383D55" w:rsidRPr="00FB65CF">
        <w:rPr>
          <w:rFonts w:ascii="Arial" w:hAnsi="Arial" w:cs="Arial"/>
          <w:sz w:val="22"/>
          <w:szCs w:val="22"/>
        </w:rPr>
        <w:t xml:space="preserve">je povinen před zahájením plnění podle této smlouvy a bezprostředně po jeho </w:t>
      </w:r>
      <w:r>
        <w:rPr>
          <w:rFonts w:ascii="Arial" w:hAnsi="Arial" w:cs="Arial"/>
          <w:sz w:val="22"/>
          <w:szCs w:val="22"/>
        </w:rPr>
        <w:t>ukončení</w:t>
      </w:r>
      <w:r w:rsidRPr="00FB65CF">
        <w:rPr>
          <w:rFonts w:ascii="Arial" w:hAnsi="Arial" w:cs="Arial"/>
          <w:sz w:val="22"/>
          <w:szCs w:val="22"/>
        </w:rPr>
        <w:t xml:space="preserve"> </w:t>
      </w:r>
      <w:r w:rsidR="00383D55" w:rsidRPr="00FB65CF">
        <w:rPr>
          <w:rFonts w:ascii="Arial" w:hAnsi="Arial" w:cs="Arial"/>
          <w:sz w:val="22"/>
          <w:szCs w:val="22"/>
        </w:rPr>
        <w:t>pořídit pro potřeby objednatele fotodokumentaci výsadby v místě plnění.</w:t>
      </w:r>
    </w:p>
    <w:p w:rsidR="00383D55" w:rsidRPr="005C1795" w:rsidRDefault="00383D55" w:rsidP="00383D55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3748D" w:rsidRDefault="00897AAB" w:rsidP="00D563BD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43748D" w:rsidRPr="00FB65CF">
        <w:rPr>
          <w:rFonts w:ascii="Arial" w:hAnsi="Arial" w:cs="Arial"/>
          <w:sz w:val="22"/>
          <w:szCs w:val="22"/>
        </w:rPr>
        <w:t xml:space="preserve">O průběhu provádění následné péče povede </w:t>
      </w:r>
      <w:r w:rsidR="00B74BBD">
        <w:rPr>
          <w:rFonts w:ascii="Arial" w:hAnsi="Arial" w:cs="Arial"/>
          <w:sz w:val="22"/>
          <w:szCs w:val="22"/>
        </w:rPr>
        <w:t>poskytovatel</w:t>
      </w:r>
      <w:r w:rsidR="00B74BBD" w:rsidRPr="00FB65CF">
        <w:rPr>
          <w:rFonts w:ascii="Arial" w:hAnsi="Arial" w:cs="Arial"/>
          <w:sz w:val="22"/>
          <w:szCs w:val="22"/>
        </w:rPr>
        <w:t xml:space="preserve"> </w:t>
      </w:r>
      <w:r w:rsidR="0043748D" w:rsidRPr="00FB65CF">
        <w:rPr>
          <w:rFonts w:ascii="Arial" w:hAnsi="Arial" w:cs="Arial"/>
          <w:sz w:val="22"/>
          <w:szCs w:val="22"/>
        </w:rPr>
        <w:t xml:space="preserve">potřebnou dokumentaci – pracovní deník, obsahující údaje o postupu prací a další důležité údaje související s prováděním </w:t>
      </w:r>
      <w:r w:rsidR="00B74BBD">
        <w:rPr>
          <w:rFonts w:ascii="Arial" w:hAnsi="Arial" w:cs="Arial"/>
          <w:sz w:val="22"/>
          <w:szCs w:val="22"/>
        </w:rPr>
        <w:t>služeb následné péče.</w:t>
      </w:r>
      <w:r w:rsidR="00B74BBD" w:rsidRPr="00FB65CF">
        <w:rPr>
          <w:rFonts w:ascii="Arial" w:hAnsi="Arial" w:cs="Arial"/>
          <w:sz w:val="22"/>
          <w:szCs w:val="22"/>
        </w:rPr>
        <w:t xml:space="preserve">  </w:t>
      </w:r>
      <w:r w:rsidR="00B74BBD">
        <w:rPr>
          <w:rFonts w:ascii="Arial" w:hAnsi="Arial" w:cs="Arial"/>
          <w:bCs/>
          <w:sz w:val="22"/>
          <w:szCs w:val="22"/>
        </w:rPr>
        <w:t>Poskytovatel</w:t>
      </w:r>
      <w:r w:rsidR="00B74BBD" w:rsidRPr="00FB65CF">
        <w:rPr>
          <w:rFonts w:ascii="Arial" w:hAnsi="Arial" w:cs="Arial"/>
          <w:bCs/>
          <w:sz w:val="22"/>
          <w:szCs w:val="22"/>
        </w:rPr>
        <w:t xml:space="preserve"> </w:t>
      </w:r>
      <w:r w:rsidR="004E2F5C" w:rsidRPr="00FB65CF">
        <w:rPr>
          <w:rFonts w:ascii="Arial" w:hAnsi="Arial" w:cs="Arial"/>
          <w:bCs/>
          <w:sz w:val="22"/>
          <w:szCs w:val="22"/>
        </w:rPr>
        <w:t xml:space="preserve">je povinen na </w:t>
      </w:r>
      <w:r w:rsidR="0043748D" w:rsidRPr="00FB65CF">
        <w:rPr>
          <w:rFonts w:ascii="Arial" w:hAnsi="Arial" w:cs="Arial"/>
          <w:bCs/>
          <w:sz w:val="22"/>
          <w:szCs w:val="22"/>
        </w:rPr>
        <w:t>po</w:t>
      </w:r>
      <w:r w:rsidR="004E2F5C" w:rsidRPr="00FB65CF">
        <w:rPr>
          <w:rFonts w:ascii="Arial" w:hAnsi="Arial" w:cs="Arial"/>
          <w:bCs/>
          <w:sz w:val="22"/>
          <w:szCs w:val="22"/>
        </w:rPr>
        <w:t xml:space="preserve">žádání </w:t>
      </w:r>
      <w:r w:rsidR="0043748D" w:rsidRPr="00FB65CF">
        <w:rPr>
          <w:rFonts w:ascii="Arial" w:hAnsi="Arial" w:cs="Arial"/>
          <w:bCs/>
          <w:sz w:val="22"/>
          <w:szCs w:val="22"/>
        </w:rPr>
        <w:t xml:space="preserve">předložit pracovní deník </w:t>
      </w:r>
      <w:r w:rsidR="004E2F5C" w:rsidRPr="00FB65CF">
        <w:rPr>
          <w:rFonts w:ascii="Arial" w:hAnsi="Arial" w:cs="Arial"/>
          <w:bCs/>
          <w:sz w:val="22"/>
          <w:szCs w:val="22"/>
        </w:rPr>
        <w:t>objednateli</w:t>
      </w:r>
      <w:r w:rsidR="00383D55" w:rsidRPr="00FB65CF">
        <w:rPr>
          <w:rFonts w:ascii="Arial" w:hAnsi="Arial" w:cs="Arial"/>
          <w:bCs/>
          <w:sz w:val="22"/>
          <w:szCs w:val="22"/>
        </w:rPr>
        <w:t>.</w:t>
      </w:r>
      <w:r w:rsidR="004E2F5C" w:rsidRPr="00FB65CF">
        <w:rPr>
          <w:rFonts w:ascii="Arial" w:hAnsi="Arial" w:cs="Arial"/>
          <w:bCs/>
          <w:sz w:val="22"/>
          <w:szCs w:val="22"/>
        </w:rPr>
        <w:t xml:space="preserve"> </w:t>
      </w:r>
      <w:r w:rsidR="00383D55" w:rsidRPr="00FB65CF">
        <w:rPr>
          <w:rFonts w:ascii="Arial" w:hAnsi="Arial" w:cs="Arial"/>
          <w:bCs/>
          <w:sz w:val="22"/>
          <w:szCs w:val="22"/>
        </w:rPr>
        <w:t>Po</w:t>
      </w:r>
      <w:r w:rsidR="004E2F5C" w:rsidRPr="00FB65CF">
        <w:rPr>
          <w:rFonts w:ascii="Arial" w:hAnsi="Arial" w:cs="Arial"/>
          <w:bCs/>
          <w:sz w:val="22"/>
          <w:szCs w:val="22"/>
        </w:rPr>
        <w:t xml:space="preserve"> skončení doby, na kterou bylo provádění následné péče sjednáno, je </w:t>
      </w:r>
      <w:r w:rsidR="00383D55" w:rsidRPr="00FB65CF">
        <w:rPr>
          <w:rFonts w:ascii="Arial" w:hAnsi="Arial" w:cs="Arial"/>
          <w:bCs/>
          <w:sz w:val="22"/>
          <w:szCs w:val="22"/>
        </w:rPr>
        <w:t>povinen pracovní deník objednateli</w:t>
      </w:r>
      <w:r w:rsidR="0043748D" w:rsidRPr="00FB65CF">
        <w:rPr>
          <w:rFonts w:ascii="Arial" w:hAnsi="Arial" w:cs="Arial"/>
          <w:bCs/>
          <w:sz w:val="22"/>
          <w:szCs w:val="22"/>
        </w:rPr>
        <w:t xml:space="preserve"> předat.</w:t>
      </w:r>
    </w:p>
    <w:p w:rsidR="00897AAB" w:rsidRPr="00696292" w:rsidRDefault="00897AAB" w:rsidP="00421B48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897AAB" w:rsidRDefault="00D262C6" w:rsidP="00FB65CF">
      <w:pPr>
        <w:pStyle w:val="Odstavecseseznamem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22519">
        <w:rPr>
          <w:rFonts w:ascii="Arial" w:hAnsi="Arial" w:cs="Arial"/>
          <w:sz w:val="22"/>
          <w:szCs w:val="22"/>
        </w:rPr>
        <w:t xml:space="preserve">. </w:t>
      </w:r>
      <w:r w:rsidR="00B74BBD">
        <w:rPr>
          <w:rFonts w:ascii="Arial" w:hAnsi="Arial" w:cs="Arial"/>
          <w:sz w:val="22"/>
          <w:szCs w:val="22"/>
        </w:rPr>
        <w:t>Poskytovatel</w:t>
      </w:r>
      <w:r w:rsidR="00B74BBD" w:rsidRPr="00FB65CF">
        <w:rPr>
          <w:rFonts w:ascii="Arial" w:hAnsi="Arial" w:cs="Arial"/>
          <w:sz w:val="22"/>
          <w:szCs w:val="22"/>
        </w:rPr>
        <w:t xml:space="preserve"> </w:t>
      </w:r>
      <w:r w:rsidR="004B4183" w:rsidRPr="00FB65CF">
        <w:rPr>
          <w:rFonts w:ascii="Arial" w:hAnsi="Arial" w:cs="Arial"/>
          <w:sz w:val="22"/>
          <w:szCs w:val="22"/>
        </w:rPr>
        <w:t xml:space="preserve">je povinen umožnit objednateli </w:t>
      </w:r>
      <w:r w:rsidR="00B74BBD">
        <w:rPr>
          <w:rFonts w:ascii="Arial" w:hAnsi="Arial" w:cs="Arial"/>
          <w:sz w:val="22"/>
          <w:szCs w:val="22"/>
        </w:rPr>
        <w:t xml:space="preserve">průběžnou </w:t>
      </w:r>
      <w:r w:rsidR="004B4183" w:rsidRPr="00FB65CF">
        <w:rPr>
          <w:rFonts w:ascii="Arial" w:hAnsi="Arial" w:cs="Arial"/>
          <w:sz w:val="22"/>
          <w:szCs w:val="22"/>
        </w:rPr>
        <w:t xml:space="preserve">kontrolu provádění </w:t>
      </w:r>
      <w:r w:rsidR="00B07E2C" w:rsidRPr="00FB65CF">
        <w:rPr>
          <w:rFonts w:ascii="Arial" w:hAnsi="Arial" w:cs="Arial"/>
          <w:sz w:val="22"/>
          <w:szCs w:val="22"/>
        </w:rPr>
        <w:t>následné péče</w:t>
      </w:r>
      <w:r w:rsidR="004B4183" w:rsidRPr="00FB65CF">
        <w:rPr>
          <w:rFonts w:ascii="Arial" w:hAnsi="Arial" w:cs="Arial"/>
          <w:sz w:val="22"/>
          <w:szCs w:val="22"/>
        </w:rPr>
        <w:t>.</w:t>
      </w:r>
      <w:r w:rsidR="004B4183" w:rsidRPr="00FB65CF">
        <w:rPr>
          <w:rFonts w:ascii="Arial" w:hAnsi="Arial" w:cs="Arial"/>
          <w:iCs/>
          <w:sz w:val="22"/>
          <w:szCs w:val="22"/>
        </w:rPr>
        <w:t xml:space="preserve"> O</w:t>
      </w:r>
      <w:r w:rsidR="004B4183" w:rsidRPr="00FB65CF">
        <w:rPr>
          <w:rFonts w:ascii="Arial" w:hAnsi="Arial" w:cs="Arial"/>
          <w:sz w:val="22"/>
          <w:szCs w:val="22"/>
        </w:rPr>
        <w:t xml:space="preserve">bjednatel bude organizovat kontrolní dny, kterých </w:t>
      </w:r>
      <w:r w:rsidR="00495B89" w:rsidRPr="00FB65CF">
        <w:rPr>
          <w:rFonts w:ascii="Arial" w:hAnsi="Arial" w:cs="Arial"/>
          <w:sz w:val="22"/>
          <w:szCs w:val="22"/>
        </w:rPr>
        <w:t xml:space="preserve">je </w:t>
      </w:r>
      <w:r w:rsidR="00A91046">
        <w:rPr>
          <w:rFonts w:ascii="Arial" w:hAnsi="Arial" w:cs="Arial"/>
          <w:sz w:val="22"/>
          <w:szCs w:val="22"/>
        </w:rPr>
        <w:t>poskytovatel</w:t>
      </w:r>
      <w:r w:rsidR="00A91046" w:rsidRPr="00FB65CF">
        <w:rPr>
          <w:rFonts w:ascii="Arial" w:hAnsi="Arial" w:cs="Arial"/>
          <w:sz w:val="22"/>
          <w:szCs w:val="22"/>
        </w:rPr>
        <w:t xml:space="preserve"> </w:t>
      </w:r>
      <w:r w:rsidR="00495B89" w:rsidRPr="00FB65CF">
        <w:rPr>
          <w:rFonts w:ascii="Arial" w:hAnsi="Arial" w:cs="Arial"/>
          <w:sz w:val="22"/>
          <w:szCs w:val="22"/>
        </w:rPr>
        <w:t xml:space="preserve">povinen se </w:t>
      </w:r>
      <w:r w:rsidR="004B4183" w:rsidRPr="00FB65CF">
        <w:rPr>
          <w:rFonts w:ascii="Arial" w:hAnsi="Arial" w:cs="Arial"/>
          <w:sz w:val="22"/>
          <w:szCs w:val="22"/>
        </w:rPr>
        <w:t xml:space="preserve">zúčastnit. </w:t>
      </w:r>
    </w:p>
    <w:p w:rsidR="004B4183" w:rsidRPr="00FB65CF" w:rsidRDefault="004B4183" w:rsidP="00FB65CF">
      <w:pPr>
        <w:pStyle w:val="Odstavecseseznamem"/>
        <w:rPr>
          <w:rFonts w:ascii="Arial" w:hAnsi="Arial" w:cs="Arial"/>
          <w:bCs/>
          <w:sz w:val="22"/>
          <w:szCs w:val="22"/>
        </w:rPr>
      </w:pPr>
    </w:p>
    <w:p w:rsidR="00A91046" w:rsidRDefault="00D262C6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7</w:t>
      </w:r>
      <w:r w:rsidR="00B22519">
        <w:rPr>
          <w:rFonts w:ascii="Arial" w:hAnsi="Arial" w:cs="Arial"/>
          <w:sz w:val="22"/>
          <w:szCs w:val="22"/>
        </w:rPr>
        <w:t xml:space="preserve">. </w:t>
      </w:r>
      <w:r w:rsidR="00A91046">
        <w:rPr>
          <w:rFonts w:ascii="Arial" w:hAnsi="Arial" w:cs="Arial"/>
          <w:sz w:val="22"/>
          <w:szCs w:val="22"/>
        </w:rPr>
        <w:t>Poskytovatel</w:t>
      </w:r>
      <w:r w:rsidR="00A91046" w:rsidRPr="00696292">
        <w:rPr>
          <w:rFonts w:ascii="Arial" w:hAnsi="Arial" w:cs="Arial"/>
          <w:sz w:val="22"/>
          <w:szCs w:val="22"/>
        </w:rPr>
        <w:t xml:space="preserve"> </w:t>
      </w:r>
      <w:r w:rsidR="00B07E2C" w:rsidRPr="00696292">
        <w:rPr>
          <w:rFonts w:ascii="Arial" w:hAnsi="Arial" w:cs="Arial"/>
          <w:sz w:val="22"/>
          <w:szCs w:val="22"/>
        </w:rPr>
        <w:t xml:space="preserve">se zavazuje udržovat výsadbu po celou dobu trvání smluvního vztahu ve stavu takovém, v jakém má být podle projektové dokumentace, tj. v stejném počtu jedinců, a to jak v kvalitě, tak v kvantitě. V případě úhynu či jiného poškození se zavazuje bezodkladně na své náklady uvést do původního stavu s provedením odpovídajícího zápisu do pracovního deníku. </w:t>
      </w:r>
      <w:r w:rsidR="00B07E2C" w:rsidRPr="00696292">
        <w:rPr>
          <w:rFonts w:ascii="Arial" w:hAnsi="Arial" w:cs="Arial"/>
          <w:sz w:val="22"/>
          <w:szCs w:val="22"/>
        </w:rPr>
        <w:lastRenderedPageBreak/>
        <w:t xml:space="preserve">V případě porušení této povinnosti odpovídá </w:t>
      </w:r>
      <w:r w:rsidR="00A91046">
        <w:rPr>
          <w:rFonts w:ascii="Arial" w:hAnsi="Arial" w:cs="Arial"/>
          <w:sz w:val="22"/>
          <w:szCs w:val="22"/>
        </w:rPr>
        <w:t>poskytovatel</w:t>
      </w:r>
      <w:r w:rsidR="00A91046" w:rsidRPr="00696292">
        <w:rPr>
          <w:rFonts w:ascii="Arial" w:hAnsi="Arial" w:cs="Arial"/>
          <w:sz w:val="22"/>
          <w:szCs w:val="22"/>
        </w:rPr>
        <w:t xml:space="preserve"> </w:t>
      </w:r>
      <w:r w:rsidR="00B07E2C" w:rsidRPr="00696292">
        <w:rPr>
          <w:rFonts w:ascii="Arial" w:hAnsi="Arial" w:cs="Arial"/>
          <w:sz w:val="22"/>
          <w:szCs w:val="22"/>
        </w:rPr>
        <w:t>za škodu, která by objednateli vznikla, přičemž za škodu lze v daném případě považovat povinnost vrátit byť jen částečně dotaci</w:t>
      </w:r>
      <w:r w:rsidR="004E2F5C" w:rsidRPr="00696292">
        <w:rPr>
          <w:rFonts w:ascii="Arial" w:hAnsi="Arial" w:cs="Arial"/>
          <w:sz w:val="22"/>
          <w:szCs w:val="22"/>
        </w:rPr>
        <w:t xml:space="preserve"> poskytnutou objednateli na revitalizaci výsadby.</w:t>
      </w:r>
    </w:p>
    <w:p w:rsidR="00A91046" w:rsidRDefault="00A91046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</w:rPr>
      </w:pPr>
    </w:p>
    <w:p w:rsidR="00A91046" w:rsidRPr="001C73A6" w:rsidRDefault="00A91046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</w:rPr>
      </w:pPr>
      <w:r w:rsidRPr="001C73A6">
        <w:rPr>
          <w:rFonts w:ascii="Arial" w:hAnsi="Arial" w:cs="Arial"/>
          <w:sz w:val="22"/>
          <w:szCs w:val="22"/>
        </w:rPr>
        <w:t xml:space="preserve">8. </w:t>
      </w:r>
      <w:r w:rsidRPr="001C73A6">
        <w:rPr>
          <w:rFonts w:ascii="Arial" w:hAnsi="Arial" w:cs="Arial"/>
          <w:color w:val="000000"/>
          <w:sz w:val="22"/>
          <w:szCs w:val="22"/>
        </w:rPr>
        <w:t xml:space="preserve">Po celou dobu trvání této smlouvy v prostoru pracoviště zajistí poskytovatel bezpečnost práce a provozu, zejména dodržování předpisů o bezpečnosti a ochraně zdraví při práci a předpisů požární ochrany na pracovišti a odpovídá za škody vzniklé jejich porušením jemu, objednateli a třetím osobám. Objednatel je oprávněn dát zhotoviteli příkaz k odstranění nedostatků, a pokud nebudou ve stanovené lhůtě odstraněny, je oprávněn vydat příkaz k přerušení prací do doby jejich odstranění. Neodstraní-li nedostatky ve stanovené lhůtě, je objednatel oprávněn tyto nedostatky odstranit sám nebo prostřednictvím třetí osoby a úhradu nákladů s tím spojených požadovat po poskytovateli. </w:t>
      </w:r>
    </w:p>
    <w:p w:rsidR="00A91046" w:rsidRPr="001C73A6" w:rsidRDefault="00A91046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</w:rPr>
      </w:pPr>
    </w:p>
    <w:p w:rsidR="00465F7A" w:rsidRPr="00FB65CF" w:rsidRDefault="00A91046" w:rsidP="00465F7A">
      <w:pPr>
        <w:ind w:left="284" w:hanging="360"/>
        <w:jc w:val="both"/>
        <w:rPr>
          <w:rFonts w:ascii="Arial" w:hAnsi="Arial" w:cs="Arial"/>
          <w:sz w:val="22"/>
          <w:szCs w:val="22"/>
        </w:rPr>
      </w:pPr>
      <w:r w:rsidRPr="001C73A6">
        <w:rPr>
          <w:rFonts w:ascii="Arial" w:hAnsi="Arial" w:cs="Arial"/>
          <w:sz w:val="22"/>
          <w:szCs w:val="22"/>
        </w:rPr>
        <w:t>9. Poskytovatel</w:t>
      </w:r>
      <w:r w:rsidRPr="001C73A6">
        <w:rPr>
          <w:rFonts w:ascii="Arial" w:hAnsi="Arial" w:cs="Arial"/>
          <w:color w:val="000000"/>
          <w:sz w:val="22"/>
          <w:szCs w:val="22"/>
        </w:rPr>
        <w:t xml:space="preserve"> je povinen udržovat na pracovišti pořádek a čistotu, neprodleně odstraňovat na své náklady veškeré obaly, odpady a nečistoty vzniklé při provádění </w:t>
      </w:r>
      <w:r w:rsidRPr="001C73A6">
        <w:rPr>
          <w:rFonts w:ascii="Arial" w:hAnsi="Arial" w:cs="Arial"/>
          <w:sz w:val="22"/>
          <w:szCs w:val="22"/>
        </w:rPr>
        <w:t>následné péče</w:t>
      </w:r>
      <w:r w:rsidRPr="001C73A6">
        <w:rPr>
          <w:rFonts w:ascii="Arial" w:hAnsi="Arial" w:cs="Arial"/>
          <w:color w:val="000000"/>
          <w:sz w:val="22"/>
          <w:szCs w:val="22"/>
        </w:rPr>
        <w:t xml:space="preserve"> a to v den jejich vzniku a v souladu se zákonem o odpadech. </w:t>
      </w:r>
      <w:r w:rsidRPr="001C73A6">
        <w:rPr>
          <w:rFonts w:ascii="Arial" w:hAnsi="Arial" w:cs="Arial"/>
          <w:sz w:val="22"/>
          <w:szCs w:val="22"/>
        </w:rPr>
        <w:t>Poskytovatel</w:t>
      </w:r>
      <w:r w:rsidRPr="001C73A6">
        <w:rPr>
          <w:rFonts w:ascii="Arial" w:hAnsi="Arial" w:cs="Arial"/>
          <w:color w:val="000000"/>
          <w:sz w:val="22"/>
          <w:szCs w:val="22"/>
        </w:rPr>
        <w:t xml:space="preserve"> je povinen neprodleně odstraňovat veškerá znečištění a poškození </w:t>
      </w:r>
      <w:r w:rsidRPr="001C73A6">
        <w:rPr>
          <w:rFonts w:ascii="Arial" w:hAnsi="Arial" w:cs="Arial"/>
          <w:sz w:val="22"/>
          <w:szCs w:val="22"/>
        </w:rPr>
        <w:t xml:space="preserve">okolních ploch nebo </w:t>
      </w:r>
      <w:r w:rsidRPr="001C73A6">
        <w:rPr>
          <w:rFonts w:ascii="Arial" w:hAnsi="Arial" w:cs="Arial"/>
          <w:color w:val="000000"/>
          <w:sz w:val="22"/>
          <w:szCs w:val="22"/>
        </w:rPr>
        <w:t xml:space="preserve">komunikací, ke kterým dojde </w:t>
      </w:r>
      <w:r w:rsidRPr="001C73A6">
        <w:rPr>
          <w:rFonts w:ascii="Arial" w:hAnsi="Arial" w:cs="Arial"/>
          <w:sz w:val="22"/>
          <w:szCs w:val="22"/>
        </w:rPr>
        <w:t xml:space="preserve">jeho činností </w:t>
      </w:r>
      <w:r w:rsidRPr="001C73A6">
        <w:rPr>
          <w:rFonts w:ascii="Arial" w:hAnsi="Arial" w:cs="Arial"/>
          <w:sz w:val="22"/>
          <w:szCs w:val="22"/>
        </w:rPr>
        <w:t>nebo v souvislosti s ní.</w:t>
      </w:r>
      <w:r w:rsidR="00465F7A" w:rsidRPr="00465F7A">
        <w:rPr>
          <w:rFonts w:ascii="Arial" w:hAnsi="Arial" w:cs="Arial"/>
          <w:sz w:val="22"/>
          <w:szCs w:val="22"/>
        </w:rPr>
        <w:t xml:space="preserve"> Pokud by činností zhotovitele došlo k poškození ploch</w:t>
      </w:r>
      <w:r w:rsidR="00932EF1">
        <w:rPr>
          <w:rFonts w:ascii="Arial" w:hAnsi="Arial" w:cs="Arial"/>
          <w:sz w:val="22"/>
          <w:szCs w:val="22"/>
        </w:rPr>
        <w:t>,</w:t>
      </w:r>
      <w:r w:rsidR="00465F7A" w:rsidRPr="00465F7A">
        <w:rPr>
          <w:rFonts w:ascii="Arial" w:hAnsi="Arial" w:cs="Arial"/>
          <w:color w:val="FF0000"/>
          <w:sz w:val="22"/>
          <w:szCs w:val="22"/>
        </w:rPr>
        <w:t xml:space="preserve"> </w:t>
      </w:r>
      <w:r w:rsidR="00465F7A" w:rsidRPr="00465F7A">
        <w:rPr>
          <w:rFonts w:ascii="Arial" w:hAnsi="Arial" w:cs="Arial"/>
          <w:sz w:val="22"/>
          <w:szCs w:val="22"/>
        </w:rPr>
        <w:t>je zhotovitel povinen na svoje náklady tyto plochy opravit.</w:t>
      </w:r>
      <w:r w:rsidR="00465F7A">
        <w:rPr>
          <w:rFonts w:ascii="Arial" w:hAnsi="Arial" w:cs="Arial"/>
          <w:sz w:val="22"/>
          <w:szCs w:val="22"/>
        </w:rPr>
        <w:t xml:space="preserve"> </w:t>
      </w:r>
      <w:r w:rsidR="00465F7A" w:rsidRPr="00FB65CF">
        <w:rPr>
          <w:rFonts w:ascii="Arial" w:hAnsi="Arial" w:cs="Arial"/>
          <w:sz w:val="22"/>
          <w:szCs w:val="22"/>
        </w:rPr>
        <w:t xml:space="preserve">Veškerý odpad vzniklý činností </w:t>
      </w:r>
      <w:r w:rsidR="00465F7A">
        <w:rPr>
          <w:rFonts w:ascii="Arial" w:hAnsi="Arial" w:cs="Arial"/>
          <w:sz w:val="22"/>
          <w:szCs w:val="22"/>
        </w:rPr>
        <w:t>poskytovatele</w:t>
      </w:r>
      <w:r w:rsidR="00465F7A" w:rsidRPr="00FB65CF">
        <w:rPr>
          <w:rFonts w:ascii="Arial" w:hAnsi="Arial" w:cs="Arial"/>
          <w:sz w:val="22"/>
          <w:szCs w:val="22"/>
        </w:rPr>
        <w:t xml:space="preserve"> nebo v souvislosti s ní nesmí být ukládán na plochy zeleně a musí být průběžně odvážen k likvidaci.</w:t>
      </w:r>
    </w:p>
    <w:p w:rsidR="00A91046" w:rsidRPr="001C73A6" w:rsidRDefault="00A91046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</w:rPr>
      </w:pPr>
    </w:p>
    <w:p w:rsidR="00C12516" w:rsidRPr="00696292" w:rsidRDefault="004B0413" w:rsidP="00FB65CF">
      <w:pPr>
        <w:pStyle w:val="Seznam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22519">
        <w:rPr>
          <w:rFonts w:ascii="Arial" w:hAnsi="Arial" w:cs="Arial"/>
          <w:sz w:val="22"/>
          <w:szCs w:val="22"/>
        </w:rPr>
        <w:t xml:space="preserve">.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C12516" w:rsidRPr="00696292">
        <w:rPr>
          <w:rFonts w:ascii="Arial" w:hAnsi="Arial" w:cs="Arial"/>
          <w:sz w:val="22"/>
          <w:szCs w:val="22"/>
        </w:rPr>
        <w:t xml:space="preserve">je povinen při provádění prací </w:t>
      </w:r>
      <w:r w:rsidR="00465F7A">
        <w:rPr>
          <w:rFonts w:ascii="Arial" w:hAnsi="Arial" w:cs="Arial"/>
          <w:sz w:val="22"/>
          <w:szCs w:val="22"/>
        </w:rPr>
        <w:t>po</w:t>
      </w:r>
      <w:r w:rsidR="00C12516" w:rsidRPr="00696292">
        <w:rPr>
          <w:rFonts w:ascii="Arial" w:hAnsi="Arial" w:cs="Arial"/>
          <w:sz w:val="22"/>
          <w:szCs w:val="22"/>
        </w:rPr>
        <w:t xml:space="preserve">dle této smlouvy si počínat tak, aby </w:t>
      </w:r>
      <w:r w:rsidR="00495B89" w:rsidRPr="00696292">
        <w:rPr>
          <w:rFonts w:ascii="Arial" w:hAnsi="Arial" w:cs="Arial"/>
          <w:sz w:val="22"/>
          <w:szCs w:val="22"/>
        </w:rPr>
        <w:t xml:space="preserve">jeho činností nebo </w:t>
      </w:r>
      <w:r w:rsidR="00C12516" w:rsidRPr="00696292">
        <w:rPr>
          <w:rFonts w:ascii="Arial" w:hAnsi="Arial" w:cs="Arial"/>
          <w:sz w:val="22"/>
          <w:szCs w:val="22"/>
        </w:rPr>
        <w:t>v souvislosti s </w:t>
      </w:r>
      <w:r w:rsidR="00495B89" w:rsidRPr="00696292">
        <w:rPr>
          <w:rFonts w:ascii="Arial" w:hAnsi="Arial" w:cs="Arial"/>
          <w:sz w:val="22"/>
          <w:szCs w:val="22"/>
        </w:rPr>
        <w:t xml:space="preserve">ní </w:t>
      </w:r>
      <w:r w:rsidR="00C12516" w:rsidRPr="00696292">
        <w:rPr>
          <w:rFonts w:ascii="Arial" w:hAnsi="Arial" w:cs="Arial"/>
          <w:sz w:val="22"/>
          <w:szCs w:val="22"/>
        </w:rPr>
        <w:t>nedocházelo ke škodám na zdraví, na majetku, na přírodě a životním prostředí. Pokud ke škodě dojde je povinen učinit nápravu, a to bezodkladně.</w:t>
      </w:r>
    </w:p>
    <w:p w:rsidR="00495B89" w:rsidRPr="00696292" w:rsidRDefault="00495B89" w:rsidP="00421B48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</w:p>
    <w:p w:rsidR="009959DF" w:rsidRPr="00696292" w:rsidRDefault="004B0413" w:rsidP="00FB65CF">
      <w:pPr>
        <w:pStyle w:val="Seznam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B22519">
        <w:rPr>
          <w:rFonts w:ascii="Arial" w:hAnsi="Arial" w:cs="Arial"/>
          <w:sz w:val="22"/>
          <w:szCs w:val="22"/>
        </w:rPr>
        <w:t xml:space="preserve">. </w:t>
      </w:r>
      <w:r w:rsidR="00C12516" w:rsidRPr="00696292">
        <w:rPr>
          <w:rFonts w:ascii="Arial" w:hAnsi="Arial" w:cs="Arial"/>
          <w:sz w:val="22"/>
          <w:szCs w:val="22"/>
        </w:rPr>
        <w:t xml:space="preserve">Pokud činností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C12516" w:rsidRPr="00696292">
        <w:rPr>
          <w:rFonts w:ascii="Arial" w:hAnsi="Arial" w:cs="Arial"/>
          <w:sz w:val="22"/>
          <w:szCs w:val="22"/>
        </w:rPr>
        <w:t xml:space="preserve">dojde ke způsobení škody objednateli nebo třetí osobě z titulu opomenutí, nedbalosti nebo neplněním </w:t>
      </w:r>
      <w:r w:rsidR="00465F7A">
        <w:rPr>
          <w:rFonts w:ascii="Arial" w:hAnsi="Arial" w:cs="Arial"/>
          <w:sz w:val="22"/>
          <w:szCs w:val="22"/>
        </w:rPr>
        <w:t>povinností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C12516" w:rsidRPr="00696292">
        <w:rPr>
          <w:rFonts w:ascii="Arial" w:hAnsi="Arial" w:cs="Arial"/>
          <w:sz w:val="22"/>
          <w:szCs w:val="22"/>
        </w:rPr>
        <w:t>vyplývajících</w:t>
      </w:r>
      <w:r w:rsidR="009959DF" w:rsidRPr="00696292">
        <w:rPr>
          <w:rFonts w:ascii="Arial" w:hAnsi="Arial" w:cs="Arial"/>
          <w:sz w:val="22"/>
          <w:szCs w:val="22"/>
        </w:rPr>
        <w:t xml:space="preserve"> z této smlouvy,</w:t>
      </w:r>
      <w:r w:rsidR="00C12516" w:rsidRPr="00696292">
        <w:rPr>
          <w:rFonts w:ascii="Arial" w:hAnsi="Arial" w:cs="Arial"/>
          <w:sz w:val="22"/>
          <w:szCs w:val="22"/>
        </w:rPr>
        <w:t xml:space="preserve"> </w:t>
      </w:r>
      <w:r w:rsidR="009959DF" w:rsidRPr="00696292">
        <w:rPr>
          <w:rFonts w:ascii="Arial" w:hAnsi="Arial" w:cs="Arial"/>
          <w:sz w:val="22"/>
          <w:szCs w:val="22"/>
        </w:rPr>
        <w:t>ze</w:t>
      </w:r>
      <w:r w:rsidR="00C12516" w:rsidRPr="00696292">
        <w:rPr>
          <w:rFonts w:ascii="Arial" w:hAnsi="Arial" w:cs="Arial"/>
          <w:sz w:val="22"/>
          <w:szCs w:val="22"/>
        </w:rPr>
        <w:t xml:space="preserve"> zákona, </w:t>
      </w:r>
      <w:r w:rsidR="009959DF" w:rsidRPr="00696292">
        <w:rPr>
          <w:rFonts w:ascii="Arial" w:hAnsi="Arial" w:cs="Arial"/>
          <w:sz w:val="22"/>
          <w:szCs w:val="22"/>
        </w:rPr>
        <w:t xml:space="preserve">nebo jiných příslušných předpisů </w:t>
      </w:r>
      <w:r w:rsidR="00C12516" w:rsidRPr="00696292">
        <w:rPr>
          <w:rFonts w:ascii="Arial" w:hAnsi="Arial" w:cs="Arial"/>
          <w:sz w:val="22"/>
          <w:szCs w:val="22"/>
        </w:rPr>
        <w:t xml:space="preserve">je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C12516" w:rsidRPr="00696292">
        <w:rPr>
          <w:rFonts w:ascii="Arial" w:hAnsi="Arial" w:cs="Arial"/>
          <w:sz w:val="22"/>
          <w:szCs w:val="22"/>
        </w:rPr>
        <w:t>povinen bez zbytečného odkladu tuto škodu odstranit</w:t>
      </w:r>
      <w:r w:rsidR="00495B89" w:rsidRPr="00696292">
        <w:rPr>
          <w:rFonts w:ascii="Arial" w:hAnsi="Arial" w:cs="Arial"/>
          <w:sz w:val="22"/>
          <w:szCs w:val="22"/>
        </w:rPr>
        <w:t xml:space="preserve"> není-li to možné nahradit ji finančně.</w:t>
      </w:r>
      <w:r w:rsidR="00C12516" w:rsidRPr="00696292">
        <w:rPr>
          <w:rFonts w:ascii="Arial" w:hAnsi="Arial" w:cs="Arial"/>
          <w:sz w:val="22"/>
          <w:szCs w:val="22"/>
        </w:rPr>
        <w:t xml:space="preserve"> </w:t>
      </w:r>
    </w:p>
    <w:p w:rsidR="009959DF" w:rsidRPr="00696292" w:rsidRDefault="009959DF" w:rsidP="00421B48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</w:p>
    <w:p w:rsidR="009959DF" w:rsidRDefault="004B0413" w:rsidP="00FB65CF">
      <w:pPr>
        <w:pStyle w:val="Seznam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B22519">
        <w:rPr>
          <w:rFonts w:ascii="Arial" w:hAnsi="Arial" w:cs="Arial"/>
          <w:sz w:val="22"/>
          <w:szCs w:val="22"/>
        </w:rPr>
        <w:t xml:space="preserve">.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9959DF" w:rsidRPr="00696292">
        <w:rPr>
          <w:rFonts w:ascii="Arial" w:hAnsi="Arial" w:cs="Arial"/>
          <w:sz w:val="22"/>
          <w:szCs w:val="22"/>
        </w:rPr>
        <w:t xml:space="preserve">prohlašuje, že ke dni podpisu této smlouvy má uzavřenou pojistnou smlouvu, jejímž předmětem je pojištění odpovědnosti za škodu způsobenou </w:t>
      </w:r>
      <w:r w:rsidR="00465F7A">
        <w:rPr>
          <w:rFonts w:ascii="Arial" w:hAnsi="Arial" w:cs="Arial"/>
          <w:sz w:val="22"/>
          <w:szCs w:val="22"/>
        </w:rPr>
        <w:t>poskytovatelem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9959DF" w:rsidRPr="00696292">
        <w:rPr>
          <w:rFonts w:ascii="Arial" w:hAnsi="Arial" w:cs="Arial"/>
          <w:sz w:val="22"/>
          <w:szCs w:val="22"/>
        </w:rPr>
        <w:t xml:space="preserve">v souvislosti s výkonem jeho činnosti. 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9959DF" w:rsidRPr="00696292">
        <w:rPr>
          <w:rFonts w:ascii="Arial" w:hAnsi="Arial" w:cs="Arial"/>
          <w:sz w:val="22"/>
          <w:szCs w:val="22"/>
        </w:rPr>
        <w:t xml:space="preserve">se zavazuje, že po celou dobu trvání této smlouvy a po dobu záruční doby bude pojištěn ve smyslu tohoto ustanovení. V případě, že dojde k zániku pojištění, je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696292">
        <w:rPr>
          <w:rFonts w:ascii="Arial" w:hAnsi="Arial" w:cs="Arial"/>
          <w:sz w:val="22"/>
          <w:szCs w:val="22"/>
        </w:rPr>
        <w:t xml:space="preserve"> </w:t>
      </w:r>
      <w:r w:rsidR="009959DF" w:rsidRPr="00696292">
        <w:rPr>
          <w:rFonts w:ascii="Arial" w:hAnsi="Arial" w:cs="Arial"/>
          <w:sz w:val="22"/>
          <w:szCs w:val="22"/>
        </w:rPr>
        <w:t>povinen o této skutečnosti neprodleně informovat</w:t>
      </w:r>
      <w:r w:rsidR="009959DF" w:rsidRPr="00421B48">
        <w:rPr>
          <w:rFonts w:ascii="Arial" w:hAnsi="Arial" w:cs="Arial"/>
          <w:sz w:val="22"/>
          <w:szCs w:val="22"/>
        </w:rPr>
        <w:t>.</w:t>
      </w:r>
    </w:p>
    <w:p w:rsidR="00633666" w:rsidRDefault="00633666" w:rsidP="00421B48">
      <w:pPr>
        <w:ind w:left="284" w:hanging="284"/>
        <w:jc w:val="both"/>
        <w:rPr>
          <w:rFonts w:ascii="Arial" w:hAnsi="Arial" w:cs="Arial"/>
          <w:sz w:val="22"/>
        </w:rPr>
      </w:pPr>
    </w:p>
    <w:p w:rsidR="00DC3B9B" w:rsidRPr="00204DF9" w:rsidRDefault="00DC3B9B" w:rsidP="00421B48">
      <w:pPr>
        <w:ind w:left="284" w:hanging="284"/>
        <w:jc w:val="both"/>
        <w:rPr>
          <w:rFonts w:ascii="Arial" w:hAnsi="Arial" w:cs="Arial"/>
          <w:sz w:val="22"/>
        </w:rPr>
      </w:pPr>
    </w:p>
    <w:p w:rsidR="00A16B1E" w:rsidRDefault="00DC3B9B" w:rsidP="00FB65CF">
      <w:pPr>
        <w:keepNext/>
        <w:keepLines/>
        <w:tabs>
          <w:tab w:val="center" w:pos="482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4B0413">
        <w:rPr>
          <w:rFonts w:ascii="Arial" w:hAnsi="Arial" w:cs="Arial"/>
          <w:b/>
          <w:bCs/>
          <w:sz w:val="22"/>
          <w:szCs w:val="22"/>
        </w:rPr>
        <w:t>I</w:t>
      </w:r>
      <w:r w:rsidR="00235097">
        <w:rPr>
          <w:rFonts w:ascii="Arial" w:hAnsi="Arial" w:cs="Arial"/>
          <w:b/>
          <w:bCs/>
          <w:sz w:val="22"/>
          <w:szCs w:val="22"/>
        </w:rPr>
        <w:t>X.</w:t>
      </w:r>
    </w:p>
    <w:p w:rsidR="00D773D8" w:rsidRDefault="0043748D" w:rsidP="00421B48">
      <w:pPr>
        <w:keepNext/>
        <w:keepLine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Další ujednání</w:t>
      </w:r>
    </w:p>
    <w:p w:rsidR="00BF7ADA" w:rsidRDefault="0026248A" w:rsidP="00FB65CF">
      <w:pPr>
        <w:pStyle w:val="Seznam"/>
        <w:numPr>
          <w:ilvl w:val="0"/>
          <w:numId w:val="0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421B48">
        <w:rPr>
          <w:rFonts w:ascii="Arial" w:hAnsi="Arial" w:cs="Arial"/>
          <w:sz w:val="22"/>
          <w:szCs w:val="22"/>
        </w:rPr>
        <w:t xml:space="preserve"> </w:t>
      </w:r>
      <w:r w:rsidR="00BF7ADA" w:rsidRPr="00421B48">
        <w:rPr>
          <w:rFonts w:ascii="Arial" w:hAnsi="Arial" w:cs="Arial"/>
          <w:sz w:val="22"/>
          <w:szCs w:val="22"/>
        </w:rPr>
        <w:t>prohlašuje, že je způsobilý k</w:t>
      </w:r>
      <w:r w:rsidR="00D37C7B">
        <w:rPr>
          <w:rFonts w:ascii="Arial" w:hAnsi="Arial" w:cs="Arial"/>
          <w:sz w:val="22"/>
          <w:szCs w:val="22"/>
        </w:rPr>
        <w:t xml:space="preserve"> provádění </w:t>
      </w:r>
      <w:r w:rsidR="00BF7ADA" w:rsidRPr="00421B48">
        <w:rPr>
          <w:rFonts w:ascii="Arial" w:hAnsi="Arial" w:cs="Arial"/>
          <w:sz w:val="22"/>
          <w:szCs w:val="22"/>
        </w:rPr>
        <w:t>činnost</w:t>
      </w:r>
      <w:r w:rsidR="00D37C7B">
        <w:rPr>
          <w:rFonts w:ascii="Arial" w:hAnsi="Arial" w:cs="Arial"/>
          <w:sz w:val="22"/>
          <w:szCs w:val="22"/>
        </w:rPr>
        <w:t>í</w:t>
      </w:r>
      <w:r w:rsidR="00BF7ADA" w:rsidRPr="00421B48">
        <w:rPr>
          <w:rFonts w:ascii="Arial" w:hAnsi="Arial" w:cs="Arial"/>
          <w:sz w:val="22"/>
          <w:szCs w:val="22"/>
        </w:rPr>
        <w:t xml:space="preserve"> </w:t>
      </w:r>
      <w:r w:rsidR="009959DF">
        <w:rPr>
          <w:rFonts w:ascii="Arial" w:hAnsi="Arial" w:cs="Arial"/>
          <w:sz w:val="22"/>
          <w:szCs w:val="22"/>
        </w:rPr>
        <w:t>po</w:t>
      </w:r>
      <w:r w:rsidR="00BF7ADA" w:rsidRPr="00421B48">
        <w:rPr>
          <w:rFonts w:ascii="Arial" w:hAnsi="Arial" w:cs="Arial"/>
          <w:sz w:val="22"/>
          <w:szCs w:val="22"/>
        </w:rPr>
        <w:t xml:space="preserve">dle této smlouvy a zavazuje se </w:t>
      </w:r>
      <w:r w:rsidR="00D37C7B">
        <w:rPr>
          <w:rFonts w:ascii="Arial" w:hAnsi="Arial" w:cs="Arial"/>
          <w:sz w:val="22"/>
          <w:szCs w:val="22"/>
        </w:rPr>
        <w:t>realizovat</w:t>
      </w:r>
      <w:r w:rsidR="00D37C7B" w:rsidRPr="00421B48">
        <w:rPr>
          <w:rFonts w:ascii="Arial" w:hAnsi="Arial" w:cs="Arial"/>
          <w:sz w:val="22"/>
          <w:szCs w:val="22"/>
        </w:rPr>
        <w:t xml:space="preserve"> </w:t>
      </w:r>
      <w:r w:rsidR="009959DF">
        <w:rPr>
          <w:rFonts w:ascii="Arial" w:hAnsi="Arial" w:cs="Arial"/>
          <w:sz w:val="22"/>
          <w:szCs w:val="22"/>
        </w:rPr>
        <w:t>následnou péči o výsadbu</w:t>
      </w:r>
      <w:r w:rsidR="00BF7ADA" w:rsidRPr="00421B48">
        <w:rPr>
          <w:rFonts w:ascii="Arial" w:hAnsi="Arial" w:cs="Arial"/>
          <w:sz w:val="22"/>
          <w:szCs w:val="22"/>
        </w:rPr>
        <w:t xml:space="preserve"> s péčí řádného hospodáře a využívat veškeré potřebné kvalifikace, které je potřeba pro řádné </w:t>
      </w:r>
      <w:r w:rsidR="009959DF">
        <w:rPr>
          <w:rFonts w:ascii="Arial" w:hAnsi="Arial" w:cs="Arial"/>
          <w:sz w:val="22"/>
          <w:szCs w:val="22"/>
        </w:rPr>
        <w:t>plnění</w:t>
      </w:r>
      <w:r w:rsidR="00BF7ADA" w:rsidRPr="00421B48">
        <w:rPr>
          <w:rFonts w:ascii="Arial" w:hAnsi="Arial" w:cs="Arial"/>
          <w:sz w:val="22"/>
          <w:szCs w:val="22"/>
        </w:rPr>
        <w:t xml:space="preserve">. Za řádné </w:t>
      </w:r>
      <w:r w:rsidR="009959DF">
        <w:rPr>
          <w:rFonts w:ascii="Arial" w:hAnsi="Arial" w:cs="Arial"/>
          <w:sz w:val="22"/>
          <w:szCs w:val="22"/>
        </w:rPr>
        <w:t>plnění</w:t>
      </w:r>
      <w:r w:rsidR="00BF7ADA" w:rsidRPr="00421B48">
        <w:rPr>
          <w:rFonts w:ascii="Arial" w:hAnsi="Arial" w:cs="Arial"/>
          <w:sz w:val="22"/>
          <w:szCs w:val="22"/>
        </w:rPr>
        <w:t xml:space="preserve"> se považuje odborné a kvalitní provádění prací, ve sjednaném termínu</w:t>
      </w:r>
      <w:r w:rsidR="0097664F">
        <w:rPr>
          <w:rFonts w:ascii="Arial" w:hAnsi="Arial" w:cs="Arial"/>
          <w:sz w:val="22"/>
          <w:szCs w:val="22"/>
        </w:rPr>
        <w:t xml:space="preserve"> a</w:t>
      </w:r>
      <w:r w:rsidR="00BF7ADA" w:rsidRPr="00421B48">
        <w:rPr>
          <w:rFonts w:ascii="Arial" w:hAnsi="Arial" w:cs="Arial"/>
          <w:sz w:val="22"/>
          <w:szCs w:val="22"/>
        </w:rPr>
        <w:t xml:space="preserve">  rozsahu. Při realizaci </w:t>
      </w:r>
      <w:r w:rsidR="0097664F">
        <w:rPr>
          <w:rFonts w:ascii="Arial" w:hAnsi="Arial" w:cs="Arial"/>
          <w:sz w:val="22"/>
          <w:szCs w:val="22"/>
        </w:rPr>
        <w:t>následné péče</w:t>
      </w:r>
      <w:r w:rsidR="00BF7ADA" w:rsidRPr="00421B48">
        <w:rPr>
          <w:rFonts w:ascii="Arial" w:hAnsi="Arial" w:cs="Arial"/>
          <w:sz w:val="22"/>
          <w:szCs w:val="22"/>
        </w:rPr>
        <w:t xml:space="preserve"> postupuje </w:t>
      </w:r>
      <w:r w:rsidR="00465F7A">
        <w:rPr>
          <w:rFonts w:ascii="Arial" w:hAnsi="Arial" w:cs="Arial"/>
          <w:sz w:val="22"/>
          <w:szCs w:val="22"/>
        </w:rPr>
        <w:t>poskytovatel</w:t>
      </w:r>
      <w:r w:rsidR="00465F7A" w:rsidRPr="00421B48">
        <w:rPr>
          <w:rFonts w:ascii="Arial" w:hAnsi="Arial" w:cs="Arial"/>
          <w:sz w:val="22"/>
          <w:szCs w:val="22"/>
        </w:rPr>
        <w:t xml:space="preserve"> </w:t>
      </w:r>
      <w:r w:rsidR="00BF7ADA" w:rsidRPr="00421B48">
        <w:rPr>
          <w:rFonts w:ascii="Arial" w:hAnsi="Arial" w:cs="Arial"/>
          <w:sz w:val="22"/>
          <w:szCs w:val="22"/>
        </w:rPr>
        <w:t>samostatně</w:t>
      </w:r>
      <w:r w:rsidR="00A16B1E">
        <w:rPr>
          <w:rFonts w:ascii="Arial" w:hAnsi="Arial" w:cs="Arial"/>
          <w:sz w:val="22"/>
          <w:szCs w:val="22"/>
        </w:rPr>
        <w:t>.</w:t>
      </w:r>
      <w:r w:rsidR="00BF7ADA" w:rsidRPr="00421B48">
        <w:rPr>
          <w:rFonts w:ascii="Arial" w:hAnsi="Arial" w:cs="Arial"/>
          <w:sz w:val="22"/>
          <w:szCs w:val="22"/>
        </w:rPr>
        <w:t xml:space="preserve"> </w:t>
      </w:r>
    </w:p>
    <w:p w:rsidR="00696292" w:rsidRPr="00421B48" w:rsidRDefault="00696292" w:rsidP="00FB65CF">
      <w:pPr>
        <w:pStyle w:val="Seznam"/>
        <w:numPr>
          <w:ilvl w:val="0"/>
          <w:numId w:val="0"/>
        </w:numPr>
        <w:ind w:hanging="284"/>
        <w:rPr>
          <w:rFonts w:ascii="Arial" w:hAnsi="Arial" w:cs="Arial"/>
          <w:sz w:val="22"/>
          <w:szCs w:val="22"/>
        </w:rPr>
      </w:pPr>
    </w:p>
    <w:p w:rsidR="00CC5C68" w:rsidRDefault="0026248A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BF7ADA" w:rsidRPr="00421B48">
        <w:rPr>
          <w:rFonts w:ascii="Arial" w:hAnsi="Arial" w:cs="Arial"/>
          <w:sz w:val="22"/>
          <w:szCs w:val="22"/>
        </w:rPr>
        <w:t xml:space="preserve">Veškeré odborné práce musí vykonávat pracovníci </w:t>
      </w:r>
      <w:r w:rsidR="00465F7A">
        <w:rPr>
          <w:rFonts w:ascii="Arial" w:hAnsi="Arial" w:cs="Arial"/>
          <w:sz w:val="22"/>
          <w:szCs w:val="22"/>
        </w:rPr>
        <w:t>poskytovatele</w:t>
      </w:r>
      <w:r w:rsidR="00465F7A" w:rsidRPr="00421B48">
        <w:rPr>
          <w:rFonts w:ascii="Arial" w:hAnsi="Arial" w:cs="Arial"/>
          <w:sz w:val="22"/>
          <w:szCs w:val="22"/>
        </w:rPr>
        <w:t xml:space="preserve"> </w:t>
      </w:r>
      <w:r w:rsidR="00BF7ADA" w:rsidRPr="00421B48">
        <w:rPr>
          <w:rFonts w:ascii="Arial" w:hAnsi="Arial" w:cs="Arial"/>
          <w:sz w:val="22"/>
          <w:szCs w:val="22"/>
        </w:rPr>
        <w:t xml:space="preserve">mající příslušnou kvalifikaci. Doklad o kvalifikaci je </w:t>
      </w:r>
      <w:r w:rsidR="00465F7A">
        <w:rPr>
          <w:rFonts w:ascii="Arial" w:hAnsi="Arial" w:cs="Arial"/>
          <w:sz w:val="22"/>
          <w:szCs w:val="22"/>
        </w:rPr>
        <w:t>poskytovatele</w:t>
      </w:r>
      <w:r w:rsidR="00465F7A" w:rsidRPr="00421B48">
        <w:rPr>
          <w:rFonts w:ascii="Arial" w:hAnsi="Arial" w:cs="Arial"/>
          <w:sz w:val="22"/>
          <w:szCs w:val="22"/>
        </w:rPr>
        <w:t xml:space="preserve"> </w:t>
      </w:r>
      <w:r w:rsidR="00BF7ADA" w:rsidRPr="00421B48">
        <w:rPr>
          <w:rFonts w:ascii="Arial" w:hAnsi="Arial" w:cs="Arial"/>
          <w:sz w:val="22"/>
          <w:szCs w:val="22"/>
        </w:rPr>
        <w:t>povinen objednateli na vyžádání předložit.</w:t>
      </w:r>
    </w:p>
    <w:p w:rsidR="00696292" w:rsidRDefault="00BF7ADA" w:rsidP="001C73A6">
      <w:pPr>
        <w:pStyle w:val="Seznam"/>
        <w:numPr>
          <w:ilvl w:val="0"/>
          <w:numId w:val="0"/>
        </w:numPr>
        <w:ind w:left="284" w:hanging="284"/>
        <w:rPr>
          <w:rFonts w:ascii="Arial" w:hAnsi="Arial" w:cs="Arial"/>
          <w:sz w:val="22"/>
          <w:szCs w:val="22"/>
        </w:rPr>
      </w:pPr>
      <w:r w:rsidRPr="00421B48">
        <w:rPr>
          <w:rFonts w:ascii="Arial" w:hAnsi="Arial" w:cs="Arial"/>
          <w:sz w:val="22"/>
          <w:szCs w:val="22"/>
        </w:rPr>
        <w:t xml:space="preserve"> </w:t>
      </w:r>
    </w:p>
    <w:p w:rsidR="00204DF9" w:rsidRPr="00FB65CF" w:rsidRDefault="0026248A" w:rsidP="00FB65CF">
      <w:pPr>
        <w:ind w:left="36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</w:t>
      </w:r>
      <w:r w:rsidR="00204DF9" w:rsidRPr="00FB65CF">
        <w:rPr>
          <w:rFonts w:ascii="Arial" w:hAnsi="Arial" w:cs="Arial"/>
          <w:sz w:val="22"/>
        </w:rPr>
        <w:t xml:space="preserve">Plnění </w:t>
      </w:r>
      <w:r w:rsidR="00465F7A">
        <w:rPr>
          <w:rFonts w:ascii="Arial" w:hAnsi="Arial" w:cs="Arial"/>
          <w:sz w:val="22"/>
        </w:rPr>
        <w:t>služby</w:t>
      </w:r>
      <w:r w:rsidR="00465F7A" w:rsidRPr="00FB65CF">
        <w:rPr>
          <w:rFonts w:ascii="Arial" w:hAnsi="Arial" w:cs="Arial"/>
          <w:sz w:val="22"/>
        </w:rPr>
        <w:t xml:space="preserve"> </w:t>
      </w:r>
      <w:r w:rsidR="00204DF9" w:rsidRPr="00FB65CF">
        <w:rPr>
          <w:rFonts w:ascii="Arial" w:hAnsi="Arial" w:cs="Arial"/>
          <w:sz w:val="22"/>
        </w:rPr>
        <w:t>následnou péči musí být prováděno ve vhodných agrotechnických lhůtách.</w:t>
      </w:r>
    </w:p>
    <w:p w:rsidR="00204DF9" w:rsidRDefault="00204DF9" w:rsidP="00FB65CF">
      <w:pPr>
        <w:pStyle w:val="Seznam"/>
        <w:numPr>
          <w:ilvl w:val="0"/>
          <w:numId w:val="0"/>
        </w:numPr>
        <w:ind w:hanging="284"/>
        <w:rPr>
          <w:rFonts w:ascii="Arial" w:hAnsi="Arial" w:cs="Arial"/>
          <w:sz w:val="22"/>
          <w:szCs w:val="22"/>
        </w:rPr>
      </w:pPr>
    </w:p>
    <w:p w:rsidR="0097664F" w:rsidRPr="00FB65CF" w:rsidRDefault="0026248A" w:rsidP="00FB65CF">
      <w:pPr>
        <w:keepNext/>
        <w:keepLines/>
        <w:ind w:left="36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97664F" w:rsidRPr="00FB65CF">
        <w:rPr>
          <w:rFonts w:ascii="Arial" w:hAnsi="Arial" w:cs="Arial"/>
          <w:sz w:val="22"/>
          <w:szCs w:val="22"/>
        </w:rPr>
        <w:t>P</w:t>
      </w:r>
      <w:r w:rsidR="0043748D" w:rsidRPr="00FB65CF">
        <w:rPr>
          <w:rFonts w:ascii="Arial" w:hAnsi="Arial" w:cs="Arial"/>
          <w:sz w:val="22"/>
          <w:szCs w:val="22"/>
        </w:rPr>
        <w:t>o</w:t>
      </w:r>
      <w:r w:rsidR="0097664F" w:rsidRPr="00FB65CF">
        <w:rPr>
          <w:rFonts w:ascii="Arial" w:hAnsi="Arial" w:cs="Arial"/>
          <w:sz w:val="22"/>
          <w:szCs w:val="22"/>
        </w:rPr>
        <w:t xml:space="preserve"> dokončení jednotlivých prací</w:t>
      </w:r>
      <w:r w:rsidR="0097664F" w:rsidRPr="00FB65CF">
        <w:rPr>
          <w:rFonts w:ascii="Arial" w:hAnsi="Arial" w:cs="Arial"/>
          <w:sz w:val="22"/>
        </w:rPr>
        <w:t xml:space="preserve"> např. </w:t>
      </w:r>
      <w:proofErr w:type="spellStart"/>
      <w:r w:rsidR="0097664F" w:rsidRPr="00FB65CF">
        <w:rPr>
          <w:rFonts w:ascii="Arial" w:hAnsi="Arial" w:cs="Arial"/>
          <w:sz w:val="22"/>
        </w:rPr>
        <w:t>pokosu</w:t>
      </w:r>
      <w:proofErr w:type="spellEnd"/>
      <w:r w:rsidR="0097664F" w:rsidRPr="00FB65CF">
        <w:rPr>
          <w:rFonts w:ascii="Arial" w:hAnsi="Arial" w:cs="Arial"/>
          <w:sz w:val="22"/>
        </w:rPr>
        <w:t xml:space="preserve">, vylepšení výsadeb, zálivek </w:t>
      </w:r>
      <w:r w:rsidR="00235097">
        <w:rPr>
          <w:rFonts w:ascii="Arial" w:hAnsi="Arial" w:cs="Arial"/>
          <w:sz w:val="22"/>
        </w:rPr>
        <w:t>poskytovatel</w:t>
      </w:r>
      <w:r w:rsidR="00235097" w:rsidRPr="00FB65CF">
        <w:rPr>
          <w:rFonts w:ascii="Arial" w:hAnsi="Arial" w:cs="Arial"/>
          <w:sz w:val="22"/>
        </w:rPr>
        <w:t xml:space="preserve"> </w:t>
      </w:r>
      <w:r w:rsidR="0097664F" w:rsidRPr="00FB65CF">
        <w:rPr>
          <w:rFonts w:ascii="Arial" w:hAnsi="Arial" w:cs="Arial"/>
          <w:sz w:val="22"/>
        </w:rPr>
        <w:t>vyzve objednatele ke kontrole a odsouhlasení jednotlivých dokončených prací.</w:t>
      </w:r>
    </w:p>
    <w:p w:rsidR="00B22519" w:rsidRPr="00FB65CF" w:rsidRDefault="00B22519" w:rsidP="00FB65CF">
      <w:pPr>
        <w:keepNext/>
        <w:keepLines/>
        <w:jc w:val="both"/>
        <w:rPr>
          <w:rFonts w:ascii="Arial" w:hAnsi="Arial" w:cs="Arial"/>
          <w:sz w:val="22"/>
        </w:rPr>
      </w:pPr>
    </w:p>
    <w:p w:rsidR="0097664F" w:rsidRPr="00FB65CF" w:rsidRDefault="0026248A" w:rsidP="00FB65CF">
      <w:pPr>
        <w:ind w:left="360" w:hanging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</w:t>
      </w:r>
      <w:r w:rsidR="0097664F" w:rsidRPr="00FB65CF">
        <w:rPr>
          <w:rFonts w:ascii="Arial" w:hAnsi="Arial" w:cs="Arial"/>
          <w:sz w:val="22"/>
        </w:rPr>
        <w:t>Změnu výsadby</w:t>
      </w:r>
      <w:r w:rsidR="00204DF9" w:rsidRPr="00FB65CF">
        <w:rPr>
          <w:rFonts w:ascii="Arial" w:hAnsi="Arial" w:cs="Arial"/>
          <w:sz w:val="22"/>
        </w:rPr>
        <w:t xml:space="preserve"> je </w:t>
      </w:r>
      <w:r w:rsidR="00235097">
        <w:rPr>
          <w:rFonts w:ascii="Arial" w:hAnsi="Arial" w:cs="Arial"/>
          <w:sz w:val="22"/>
        </w:rPr>
        <w:t>poskytovatel</w:t>
      </w:r>
      <w:r w:rsidR="00235097" w:rsidRPr="00FB65CF">
        <w:rPr>
          <w:rFonts w:ascii="Arial" w:hAnsi="Arial" w:cs="Arial"/>
          <w:sz w:val="22"/>
        </w:rPr>
        <w:t xml:space="preserve"> </w:t>
      </w:r>
      <w:r w:rsidR="00204DF9" w:rsidRPr="00FB65CF">
        <w:rPr>
          <w:rFonts w:ascii="Arial" w:hAnsi="Arial" w:cs="Arial"/>
          <w:sz w:val="22"/>
        </w:rPr>
        <w:t>oprávněn realizovat</w:t>
      </w:r>
      <w:r w:rsidR="0097664F" w:rsidRPr="00FB65CF">
        <w:rPr>
          <w:rFonts w:ascii="Arial" w:hAnsi="Arial" w:cs="Arial"/>
          <w:sz w:val="22"/>
        </w:rPr>
        <w:t xml:space="preserve"> až po odsouhlasení </w:t>
      </w:r>
      <w:r w:rsidR="00B22519" w:rsidRPr="00FB65CF">
        <w:rPr>
          <w:rFonts w:ascii="Arial" w:hAnsi="Arial" w:cs="Arial"/>
          <w:sz w:val="22"/>
        </w:rPr>
        <w:t xml:space="preserve">objednatelem a </w:t>
      </w:r>
      <w:r w:rsidR="0097664F" w:rsidRPr="00FB65CF">
        <w:rPr>
          <w:rFonts w:ascii="Arial" w:hAnsi="Arial" w:cs="Arial"/>
          <w:sz w:val="22"/>
        </w:rPr>
        <w:t>Agenturou ochrany přírody a krajiny</w:t>
      </w:r>
      <w:r w:rsidR="00204DF9" w:rsidRPr="00FB65CF">
        <w:rPr>
          <w:rFonts w:ascii="Arial" w:hAnsi="Arial" w:cs="Arial"/>
          <w:sz w:val="22"/>
        </w:rPr>
        <w:t xml:space="preserve"> </w:t>
      </w:r>
      <w:r w:rsidR="0097664F" w:rsidRPr="00FB65CF">
        <w:rPr>
          <w:rFonts w:ascii="Arial" w:hAnsi="Arial" w:cs="Arial"/>
          <w:sz w:val="22"/>
        </w:rPr>
        <w:t xml:space="preserve">(dále jen AOPK) </w:t>
      </w:r>
      <w:r w:rsidR="00204DF9" w:rsidRPr="00FB65CF">
        <w:rPr>
          <w:rFonts w:ascii="Arial" w:hAnsi="Arial" w:cs="Arial"/>
          <w:sz w:val="22"/>
        </w:rPr>
        <w:t>a pouze za splnění</w:t>
      </w:r>
      <w:r w:rsidR="0097664F" w:rsidRPr="00FB65CF">
        <w:rPr>
          <w:rFonts w:ascii="Arial" w:hAnsi="Arial" w:cs="Arial"/>
          <w:sz w:val="22"/>
        </w:rPr>
        <w:t xml:space="preserve"> podmínek </w:t>
      </w:r>
      <w:r w:rsidR="00204DF9" w:rsidRPr="00FB65CF">
        <w:rPr>
          <w:rFonts w:ascii="Arial" w:hAnsi="Arial" w:cs="Arial"/>
          <w:sz w:val="22"/>
        </w:rPr>
        <w:t xml:space="preserve">daných </w:t>
      </w:r>
      <w:r w:rsidR="0097664F" w:rsidRPr="00FB65CF">
        <w:rPr>
          <w:rFonts w:ascii="Arial" w:hAnsi="Arial" w:cs="Arial"/>
          <w:sz w:val="22"/>
        </w:rPr>
        <w:t xml:space="preserve">AOPK.  </w:t>
      </w:r>
    </w:p>
    <w:p w:rsidR="0097664F" w:rsidRPr="00421B48" w:rsidRDefault="0097664F" w:rsidP="00FB65CF">
      <w:pPr>
        <w:keepNext/>
        <w:keepLines/>
        <w:ind w:hanging="284"/>
        <w:jc w:val="both"/>
        <w:rPr>
          <w:rFonts w:ascii="Arial" w:hAnsi="Arial" w:cs="Arial"/>
          <w:color w:val="FF0000"/>
          <w:sz w:val="22"/>
          <w:szCs w:val="22"/>
        </w:rPr>
      </w:pPr>
    </w:p>
    <w:p w:rsidR="00B937F1" w:rsidRDefault="0026248A" w:rsidP="00FB65CF">
      <w:pPr>
        <w:keepNext/>
        <w:keepLine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235097">
        <w:rPr>
          <w:rFonts w:ascii="Arial" w:hAnsi="Arial" w:cs="Arial"/>
          <w:sz w:val="22"/>
          <w:szCs w:val="22"/>
        </w:rPr>
        <w:t>Následná péče bude zajištěna</w:t>
      </w:r>
      <w:r w:rsidR="00B937F1">
        <w:rPr>
          <w:rFonts w:ascii="Arial" w:hAnsi="Arial" w:cs="Arial"/>
          <w:sz w:val="22"/>
          <w:szCs w:val="22"/>
        </w:rPr>
        <w:t xml:space="preserve"> v souladu s </w:t>
      </w:r>
      <w:r w:rsidR="00591C51">
        <w:rPr>
          <w:rFonts w:ascii="Arial" w:hAnsi="Arial" w:cs="Arial"/>
          <w:sz w:val="22"/>
          <w:szCs w:val="22"/>
        </w:rPr>
        <w:t xml:space="preserve">nařízením vlády </w:t>
      </w:r>
      <w:r w:rsidR="00B937F1">
        <w:rPr>
          <w:rFonts w:ascii="Arial" w:hAnsi="Arial" w:cs="Arial"/>
          <w:sz w:val="22"/>
          <w:szCs w:val="22"/>
        </w:rPr>
        <w:t>č. </w:t>
      </w:r>
      <w:r w:rsidR="00757B0D">
        <w:rPr>
          <w:rFonts w:ascii="Arial" w:hAnsi="Arial" w:cs="Arial"/>
          <w:sz w:val="22"/>
          <w:szCs w:val="22"/>
        </w:rPr>
        <w:t>591/2006 Sb</w:t>
      </w:r>
      <w:r w:rsidR="00B937F1">
        <w:rPr>
          <w:rFonts w:ascii="Arial" w:hAnsi="Arial" w:cs="Arial"/>
          <w:sz w:val="22"/>
          <w:szCs w:val="22"/>
        </w:rPr>
        <w:t>.</w:t>
      </w:r>
      <w:r w:rsidR="00591C51">
        <w:rPr>
          <w:rFonts w:ascii="Arial" w:hAnsi="Arial" w:cs="Arial"/>
          <w:sz w:val="22"/>
          <w:szCs w:val="22"/>
        </w:rPr>
        <w:t xml:space="preserve"> o bližších minimálních požadavcích na bezpečnost a ochranu zdraví při práci na staveništích.</w:t>
      </w:r>
      <w:r w:rsidR="00FF714F">
        <w:rPr>
          <w:rFonts w:ascii="Arial" w:hAnsi="Arial" w:cs="Arial"/>
          <w:sz w:val="22"/>
          <w:szCs w:val="22"/>
        </w:rPr>
        <w:t xml:space="preserve"> </w:t>
      </w:r>
      <w:r w:rsidR="00235097">
        <w:rPr>
          <w:rFonts w:ascii="Arial" w:hAnsi="Arial" w:cs="Arial"/>
          <w:sz w:val="22"/>
          <w:szCs w:val="22"/>
        </w:rPr>
        <w:t xml:space="preserve">Poskytovatel </w:t>
      </w:r>
      <w:r w:rsidR="00FF714F">
        <w:rPr>
          <w:rFonts w:ascii="Arial" w:hAnsi="Arial" w:cs="Arial"/>
          <w:sz w:val="22"/>
          <w:szCs w:val="22"/>
        </w:rPr>
        <w:t xml:space="preserve">plně zodpovídá za dodržování veškerých předpisů BOZP </w:t>
      </w:r>
      <w:r w:rsidR="00386684">
        <w:rPr>
          <w:rFonts w:ascii="Arial" w:hAnsi="Arial" w:cs="Arial"/>
          <w:sz w:val="22"/>
          <w:szCs w:val="22"/>
        </w:rPr>
        <w:t>v místě plnění</w:t>
      </w:r>
      <w:r w:rsidR="00FF714F">
        <w:rPr>
          <w:rFonts w:ascii="Arial" w:hAnsi="Arial" w:cs="Arial"/>
          <w:sz w:val="22"/>
          <w:szCs w:val="22"/>
        </w:rPr>
        <w:t xml:space="preserve"> a </w:t>
      </w:r>
      <w:r w:rsidR="006D3051">
        <w:rPr>
          <w:rFonts w:ascii="Arial" w:hAnsi="Arial" w:cs="Arial"/>
          <w:sz w:val="22"/>
          <w:szCs w:val="22"/>
        </w:rPr>
        <w:t xml:space="preserve">případné škody </w:t>
      </w:r>
      <w:r w:rsidR="00FF714F">
        <w:rPr>
          <w:rFonts w:ascii="Arial" w:hAnsi="Arial" w:cs="Arial"/>
          <w:sz w:val="22"/>
          <w:szCs w:val="22"/>
        </w:rPr>
        <w:t>vznikl</w:t>
      </w:r>
      <w:r w:rsidR="006D3051">
        <w:rPr>
          <w:rFonts w:ascii="Arial" w:hAnsi="Arial" w:cs="Arial"/>
          <w:sz w:val="22"/>
          <w:szCs w:val="22"/>
        </w:rPr>
        <w:t>é</w:t>
      </w:r>
      <w:r w:rsidR="00FF714F">
        <w:rPr>
          <w:rFonts w:ascii="Arial" w:hAnsi="Arial" w:cs="Arial"/>
          <w:sz w:val="22"/>
          <w:szCs w:val="22"/>
        </w:rPr>
        <w:t xml:space="preserve"> </w:t>
      </w:r>
      <w:r w:rsidR="006D3051">
        <w:rPr>
          <w:rFonts w:ascii="Arial" w:hAnsi="Arial" w:cs="Arial"/>
          <w:sz w:val="22"/>
          <w:szCs w:val="22"/>
        </w:rPr>
        <w:t xml:space="preserve">v důsledku </w:t>
      </w:r>
      <w:r w:rsidR="00FF714F">
        <w:rPr>
          <w:rFonts w:ascii="Arial" w:hAnsi="Arial" w:cs="Arial"/>
          <w:sz w:val="22"/>
          <w:szCs w:val="22"/>
        </w:rPr>
        <w:t>jejich nedodržování.</w:t>
      </w:r>
    </w:p>
    <w:p w:rsidR="00696292" w:rsidRDefault="00696292" w:rsidP="00FB65CF">
      <w:pPr>
        <w:keepNext/>
        <w:keepLines/>
        <w:ind w:left="360"/>
        <w:jc w:val="both"/>
        <w:rPr>
          <w:rFonts w:ascii="Arial" w:hAnsi="Arial" w:cs="Arial"/>
          <w:sz w:val="22"/>
          <w:szCs w:val="22"/>
        </w:rPr>
      </w:pPr>
    </w:p>
    <w:p w:rsidR="006F67D2" w:rsidRPr="00FB65CF" w:rsidRDefault="004B0413" w:rsidP="004B0413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6248A">
        <w:rPr>
          <w:rFonts w:ascii="Arial" w:hAnsi="Arial" w:cs="Arial"/>
          <w:sz w:val="22"/>
          <w:szCs w:val="22"/>
        </w:rPr>
        <w:t xml:space="preserve">. </w:t>
      </w:r>
      <w:r w:rsidR="00235097">
        <w:rPr>
          <w:rFonts w:ascii="Arial" w:hAnsi="Arial" w:cs="Arial"/>
          <w:sz w:val="22"/>
          <w:szCs w:val="22"/>
        </w:rPr>
        <w:t>Poskytovatel</w:t>
      </w:r>
      <w:r w:rsidR="00235097" w:rsidRPr="00FB65CF">
        <w:rPr>
          <w:rFonts w:ascii="Arial" w:hAnsi="Arial" w:cs="Arial"/>
          <w:sz w:val="22"/>
          <w:szCs w:val="22"/>
        </w:rPr>
        <w:t xml:space="preserve"> </w:t>
      </w:r>
      <w:r w:rsidR="00101C43" w:rsidRPr="00FB65CF">
        <w:rPr>
          <w:rFonts w:ascii="Arial" w:hAnsi="Arial" w:cs="Arial"/>
          <w:sz w:val="22"/>
          <w:szCs w:val="22"/>
        </w:rPr>
        <w:t>se zavazuje dodržet příslušné technologické postu</w:t>
      </w:r>
      <w:r w:rsidR="00AD1589" w:rsidRPr="00FB65CF">
        <w:rPr>
          <w:rFonts w:ascii="Arial" w:hAnsi="Arial" w:cs="Arial"/>
          <w:sz w:val="22"/>
          <w:szCs w:val="22"/>
        </w:rPr>
        <w:t xml:space="preserve">py a normy při provedení celého díla – </w:t>
      </w:r>
      <w:r w:rsidR="00E00AAA" w:rsidRPr="00FB65CF">
        <w:rPr>
          <w:rFonts w:ascii="Arial" w:hAnsi="Arial" w:cs="Arial"/>
          <w:sz w:val="22"/>
          <w:szCs w:val="22"/>
        </w:rPr>
        <w:t>zahradnické, sadařské</w:t>
      </w:r>
      <w:r w:rsidR="003E19F6" w:rsidRPr="00FB65CF">
        <w:rPr>
          <w:rFonts w:ascii="Arial" w:hAnsi="Arial" w:cs="Arial"/>
          <w:sz w:val="22"/>
          <w:szCs w:val="22"/>
        </w:rPr>
        <w:t xml:space="preserve"> práce</w:t>
      </w:r>
      <w:r w:rsidR="006D3051" w:rsidRPr="00FB65CF">
        <w:rPr>
          <w:rFonts w:ascii="Arial" w:hAnsi="Arial" w:cs="Arial"/>
          <w:sz w:val="22"/>
          <w:szCs w:val="22"/>
        </w:rPr>
        <w:t>, a odpovídá za případné škody vzniklé jejich nedodržením</w:t>
      </w:r>
      <w:r w:rsidR="00F152C3" w:rsidRPr="00FB65CF">
        <w:rPr>
          <w:rFonts w:ascii="Arial" w:hAnsi="Arial" w:cs="Arial"/>
          <w:sz w:val="22"/>
          <w:szCs w:val="22"/>
        </w:rPr>
        <w:t>.</w:t>
      </w:r>
    </w:p>
    <w:p w:rsidR="00696292" w:rsidRPr="00FB65CF" w:rsidRDefault="00696292" w:rsidP="00FB65C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E75FE7" w:rsidRPr="00FB65CF" w:rsidRDefault="004B0413" w:rsidP="00FB65CF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6248A">
        <w:rPr>
          <w:rFonts w:ascii="Arial" w:hAnsi="Arial" w:cs="Arial"/>
          <w:sz w:val="22"/>
          <w:szCs w:val="22"/>
        </w:rPr>
        <w:t xml:space="preserve">. </w:t>
      </w:r>
      <w:r w:rsidR="00E75FE7" w:rsidRPr="00FB65CF">
        <w:rPr>
          <w:rFonts w:ascii="Arial" w:hAnsi="Arial" w:cs="Arial"/>
          <w:sz w:val="22"/>
          <w:szCs w:val="22"/>
        </w:rPr>
        <w:t xml:space="preserve">Veškeré </w:t>
      </w:r>
      <w:r w:rsidR="00235097">
        <w:rPr>
          <w:rFonts w:ascii="Arial" w:hAnsi="Arial" w:cs="Arial"/>
          <w:sz w:val="22"/>
          <w:szCs w:val="22"/>
        </w:rPr>
        <w:t xml:space="preserve">případné </w:t>
      </w:r>
      <w:r w:rsidR="00E75FE7" w:rsidRPr="00FB65CF">
        <w:rPr>
          <w:rFonts w:ascii="Arial" w:hAnsi="Arial" w:cs="Arial"/>
          <w:sz w:val="22"/>
          <w:szCs w:val="22"/>
        </w:rPr>
        <w:t xml:space="preserve">změny a odchylky od </w:t>
      </w:r>
      <w:r w:rsidR="00235097">
        <w:rPr>
          <w:rFonts w:ascii="Arial" w:hAnsi="Arial" w:cs="Arial"/>
          <w:sz w:val="22"/>
          <w:szCs w:val="22"/>
        </w:rPr>
        <w:t>projektové dokumentace</w:t>
      </w:r>
      <w:r w:rsidR="00235097" w:rsidRPr="00FB65CF">
        <w:rPr>
          <w:rFonts w:ascii="Arial" w:hAnsi="Arial" w:cs="Arial"/>
          <w:sz w:val="22"/>
          <w:szCs w:val="22"/>
        </w:rPr>
        <w:t xml:space="preserve"> </w:t>
      </w:r>
      <w:r w:rsidR="00E75FE7" w:rsidRPr="00FB65CF">
        <w:rPr>
          <w:rFonts w:ascii="Arial" w:hAnsi="Arial" w:cs="Arial"/>
          <w:sz w:val="22"/>
          <w:szCs w:val="22"/>
        </w:rPr>
        <w:t>budou řešeny</w:t>
      </w:r>
      <w:r w:rsidR="00235097">
        <w:rPr>
          <w:rFonts w:ascii="Arial" w:hAnsi="Arial" w:cs="Arial"/>
          <w:sz w:val="22"/>
          <w:szCs w:val="22"/>
        </w:rPr>
        <w:t xml:space="preserve"> s vědomím objednatele</w:t>
      </w:r>
      <w:r w:rsidR="00E75FE7" w:rsidRPr="00FB65CF">
        <w:rPr>
          <w:rFonts w:ascii="Arial" w:hAnsi="Arial" w:cs="Arial"/>
          <w:sz w:val="22"/>
          <w:szCs w:val="22"/>
        </w:rPr>
        <w:t xml:space="preserve"> se zpracovatelem projekt</w:t>
      </w:r>
      <w:r w:rsidR="00235097">
        <w:rPr>
          <w:rFonts w:ascii="Arial" w:hAnsi="Arial" w:cs="Arial"/>
          <w:sz w:val="22"/>
          <w:szCs w:val="22"/>
        </w:rPr>
        <w:t>ové dokumentace</w:t>
      </w:r>
      <w:r w:rsidR="00E75FE7" w:rsidRPr="00FB65CF">
        <w:rPr>
          <w:rFonts w:ascii="Arial" w:hAnsi="Arial" w:cs="Arial"/>
          <w:sz w:val="22"/>
          <w:szCs w:val="22"/>
        </w:rPr>
        <w:t>.</w:t>
      </w:r>
    </w:p>
    <w:p w:rsidR="00696292" w:rsidRPr="00FB65CF" w:rsidRDefault="00696292" w:rsidP="00FB65C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C1F8B" w:rsidRPr="00FB65CF" w:rsidRDefault="004B0413" w:rsidP="00FB65CF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6248A">
        <w:rPr>
          <w:rFonts w:ascii="Arial" w:hAnsi="Arial" w:cs="Arial"/>
          <w:sz w:val="22"/>
          <w:szCs w:val="22"/>
        </w:rPr>
        <w:t>.</w:t>
      </w:r>
      <w:r w:rsidR="00E75FE7" w:rsidRPr="00FB65CF">
        <w:rPr>
          <w:rFonts w:ascii="Arial" w:hAnsi="Arial" w:cs="Arial"/>
          <w:sz w:val="22"/>
          <w:szCs w:val="22"/>
        </w:rPr>
        <w:t xml:space="preserve"> Při výsadbě vešk</w:t>
      </w:r>
      <w:r w:rsidR="00897B10" w:rsidRPr="00FB65CF">
        <w:rPr>
          <w:rFonts w:ascii="Arial" w:hAnsi="Arial" w:cs="Arial"/>
          <w:sz w:val="22"/>
          <w:szCs w:val="22"/>
        </w:rPr>
        <w:t>eré</w:t>
      </w:r>
      <w:r w:rsidR="00E75FE7" w:rsidRPr="00FB65CF">
        <w:rPr>
          <w:rFonts w:ascii="Arial" w:hAnsi="Arial" w:cs="Arial"/>
          <w:sz w:val="22"/>
          <w:szCs w:val="22"/>
        </w:rPr>
        <w:t xml:space="preserve"> </w:t>
      </w:r>
      <w:r w:rsidR="00897B10" w:rsidRPr="00FB65CF">
        <w:rPr>
          <w:rFonts w:ascii="Arial" w:hAnsi="Arial" w:cs="Arial"/>
          <w:sz w:val="22"/>
          <w:szCs w:val="22"/>
        </w:rPr>
        <w:t xml:space="preserve">zeleně </w:t>
      </w:r>
      <w:r w:rsidR="00E75FE7" w:rsidRPr="00FB65CF">
        <w:rPr>
          <w:rFonts w:ascii="Arial" w:hAnsi="Arial" w:cs="Arial"/>
          <w:sz w:val="22"/>
          <w:szCs w:val="22"/>
        </w:rPr>
        <w:t>je třeba dodržet ČSN:</w:t>
      </w:r>
    </w:p>
    <w:p w:rsidR="00BC1F8B" w:rsidRPr="00BC1F8B" w:rsidRDefault="00BC1F8B" w:rsidP="00FB65CF">
      <w:pPr>
        <w:pStyle w:val="Default"/>
        <w:numPr>
          <w:ilvl w:val="0"/>
          <w:numId w:val="3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83 9011 Technologie vegetačních úprav v krajině - Práce s půdou </w:t>
      </w:r>
    </w:p>
    <w:p w:rsidR="00BC1F8B" w:rsidRPr="00BC1F8B" w:rsidRDefault="00BC1F8B" w:rsidP="00FB65CF">
      <w:pPr>
        <w:pStyle w:val="Default"/>
        <w:numPr>
          <w:ilvl w:val="0"/>
          <w:numId w:val="3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83 9021 Technologie vegetačních úprav v krajině - Rostliny a jejich výsadba </w:t>
      </w:r>
    </w:p>
    <w:p w:rsidR="00BC1F8B" w:rsidRPr="00BC1F8B" w:rsidRDefault="00BC1F8B" w:rsidP="00FB65CF">
      <w:pPr>
        <w:pStyle w:val="Default"/>
        <w:numPr>
          <w:ilvl w:val="0"/>
          <w:numId w:val="3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83 9031 Technologie vegetačních úprav v krajině - Trávníky a jejich zakládání </w:t>
      </w:r>
    </w:p>
    <w:p w:rsidR="00D37C7B" w:rsidRDefault="00BC1F8B" w:rsidP="00FB65CF">
      <w:pPr>
        <w:pStyle w:val="Default"/>
        <w:numPr>
          <w:ilvl w:val="0"/>
          <w:numId w:val="3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83 9051 Technologie vegetačních úprav v krajině - Rozvojová a udržovací péče </w:t>
      </w:r>
    </w:p>
    <w:p w:rsidR="00BC1F8B" w:rsidRPr="00BC1F8B" w:rsidRDefault="00BC1F8B" w:rsidP="002E209E">
      <w:pPr>
        <w:pStyle w:val="Default"/>
        <w:ind w:left="1069"/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o vegetační plochy </w:t>
      </w:r>
    </w:p>
    <w:p w:rsidR="00BC1F8B" w:rsidRDefault="00BC1F8B" w:rsidP="00FB65CF">
      <w:pPr>
        <w:pStyle w:val="Default"/>
        <w:numPr>
          <w:ilvl w:val="0"/>
          <w:numId w:val="3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C1F8B">
        <w:rPr>
          <w:rFonts w:ascii="Arial" w:hAnsi="Arial" w:cs="Arial"/>
          <w:color w:val="auto"/>
          <w:sz w:val="22"/>
          <w:szCs w:val="22"/>
        </w:rPr>
        <w:t xml:space="preserve">83 9061 Technologie vegetačních úprav v krajině - Ochrana stromů, porostů a vegetačních ploch při stavebních pracích </w:t>
      </w:r>
    </w:p>
    <w:p w:rsidR="00633666" w:rsidRPr="00BC1F8B" w:rsidRDefault="00633666" w:rsidP="00FB65C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D773D8" w:rsidRPr="00CE6029" w:rsidRDefault="00235097" w:rsidP="008537A4">
      <w:pPr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X</w:t>
      </w:r>
      <w:r w:rsidR="00D773D8" w:rsidRPr="00CE6029">
        <w:rPr>
          <w:rFonts w:ascii="Arial" w:hAnsi="Arial" w:cs="Arial"/>
          <w:b/>
          <w:bCs/>
          <w:sz w:val="22"/>
          <w:szCs w:val="22"/>
        </w:rPr>
        <w:t>. Závěrečná ustanovení</w:t>
      </w:r>
    </w:p>
    <w:p w:rsidR="00D37C7B" w:rsidRDefault="00D37C7B" w:rsidP="00FB65CF">
      <w:pPr>
        <w:ind w:left="-284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244357">
        <w:rPr>
          <w:rFonts w:ascii="Arial" w:hAnsi="Arial" w:cs="Arial"/>
          <w:sz w:val="22"/>
          <w:szCs w:val="22"/>
        </w:rPr>
        <w:t xml:space="preserve">Smlouva nabývá účinnosti </w:t>
      </w:r>
      <w:r>
        <w:rPr>
          <w:rFonts w:ascii="Arial" w:hAnsi="Arial" w:cs="Arial"/>
          <w:sz w:val="22"/>
          <w:szCs w:val="22"/>
        </w:rPr>
        <w:t>dnem podpisu oběma smluvními stranami.</w:t>
      </w:r>
    </w:p>
    <w:p w:rsidR="00D37C7B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C461F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3F0B9F" w:rsidRPr="00CE6029">
        <w:rPr>
          <w:rFonts w:ascii="Arial" w:hAnsi="Arial" w:cs="Arial"/>
          <w:sz w:val="22"/>
          <w:szCs w:val="22"/>
        </w:rPr>
        <w:t xml:space="preserve">Ve věcech </w:t>
      </w:r>
      <w:r w:rsidR="00235097">
        <w:rPr>
          <w:rFonts w:ascii="Arial" w:hAnsi="Arial" w:cs="Arial"/>
          <w:sz w:val="22"/>
          <w:szCs w:val="22"/>
        </w:rPr>
        <w:t xml:space="preserve">výslovně </w:t>
      </w:r>
      <w:r w:rsidR="003F0B9F" w:rsidRPr="00CE6029">
        <w:rPr>
          <w:rFonts w:ascii="Arial" w:hAnsi="Arial" w:cs="Arial"/>
          <w:sz w:val="22"/>
          <w:szCs w:val="22"/>
        </w:rPr>
        <w:t>neupravených touto smlouvou se p</w:t>
      </w:r>
      <w:r w:rsidR="00D773D8" w:rsidRPr="00CE6029">
        <w:rPr>
          <w:rFonts w:ascii="Arial" w:hAnsi="Arial" w:cs="Arial"/>
          <w:sz w:val="22"/>
          <w:szCs w:val="22"/>
        </w:rPr>
        <w:t xml:space="preserve">rávní vztahy </w:t>
      </w:r>
      <w:r w:rsidR="006F6EE6" w:rsidRPr="00CE6029">
        <w:rPr>
          <w:rFonts w:ascii="Arial" w:hAnsi="Arial" w:cs="Arial"/>
          <w:sz w:val="22"/>
          <w:szCs w:val="22"/>
        </w:rPr>
        <w:t>smluvních stran řídí občanským zákoníkem a příslušnými právními předpisy.</w:t>
      </w:r>
    </w:p>
    <w:p w:rsidR="00D37C7B" w:rsidRPr="00A628A1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C461F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6F6EE6" w:rsidRPr="00CE6029">
        <w:rPr>
          <w:rFonts w:ascii="Arial" w:hAnsi="Arial" w:cs="Arial"/>
          <w:sz w:val="22"/>
          <w:szCs w:val="22"/>
        </w:rPr>
        <w:t>Tato smlouva může být měněna a doplňována pouze se souhlasem obou smluvních stran formou písemných dodatků</w:t>
      </w:r>
      <w:r w:rsidR="00B17AAF">
        <w:rPr>
          <w:rFonts w:ascii="Arial" w:hAnsi="Arial" w:cs="Arial"/>
          <w:sz w:val="22"/>
          <w:szCs w:val="22"/>
        </w:rPr>
        <w:t>,</w:t>
      </w:r>
      <w:r w:rsidR="006F6EE6" w:rsidRPr="00CE6029">
        <w:rPr>
          <w:rFonts w:ascii="Arial" w:hAnsi="Arial" w:cs="Arial"/>
          <w:sz w:val="22"/>
          <w:szCs w:val="22"/>
        </w:rPr>
        <w:t xml:space="preserve"> podepsaných oběma smluvními stranami.</w:t>
      </w:r>
    </w:p>
    <w:p w:rsidR="00D37C7B" w:rsidRPr="00A628A1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D37C7B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CE6029">
        <w:rPr>
          <w:rFonts w:ascii="Arial" w:hAnsi="Arial" w:cs="Arial"/>
          <w:sz w:val="22"/>
          <w:szCs w:val="22"/>
        </w:rPr>
        <w:t xml:space="preserve">Tato smlouva je vyhotovena ve </w:t>
      </w:r>
      <w:r>
        <w:rPr>
          <w:rFonts w:ascii="Arial" w:hAnsi="Arial" w:cs="Arial"/>
          <w:sz w:val="22"/>
          <w:szCs w:val="22"/>
        </w:rPr>
        <w:t>dvojím</w:t>
      </w:r>
      <w:r w:rsidRPr="00CE6029">
        <w:rPr>
          <w:rFonts w:ascii="Arial" w:hAnsi="Arial" w:cs="Arial"/>
          <w:sz w:val="22"/>
          <w:szCs w:val="22"/>
        </w:rPr>
        <w:t xml:space="preserve"> vyhotovení,</w:t>
      </w:r>
      <w:r>
        <w:rPr>
          <w:rFonts w:ascii="Arial" w:hAnsi="Arial" w:cs="Arial"/>
          <w:sz w:val="22"/>
          <w:szCs w:val="22"/>
        </w:rPr>
        <w:t xml:space="preserve"> přičemž každá</w:t>
      </w:r>
      <w:r w:rsidRPr="00CE60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smluvní </w:t>
      </w:r>
      <w:r w:rsidRPr="00CE6029">
        <w:rPr>
          <w:rFonts w:ascii="Arial" w:hAnsi="Arial" w:cs="Arial"/>
          <w:sz w:val="22"/>
          <w:szCs w:val="22"/>
        </w:rPr>
        <w:t xml:space="preserve">strana obdrží </w:t>
      </w:r>
      <w:r>
        <w:rPr>
          <w:rFonts w:ascii="Arial" w:hAnsi="Arial" w:cs="Arial"/>
          <w:sz w:val="22"/>
          <w:szCs w:val="22"/>
        </w:rPr>
        <w:t>po jednom z nich</w:t>
      </w:r>
      <w:r w:rsidRPr="00CE6029">
        <w:rPr>
          <w:rFonts w:ascii="Arial" w:hAnsi="Arial" w:cs="Arial"/>
          <w:sz w:val="22"/>
          <w:szCs w:val="22"/>
        </w:rPr>
        <w:t>.</w:t>
      </w:r>
    </w:p>
    <w:p w:rsidR="00B62F70" w:rsidRPr="00A628A1" w:rsidRDefault="00B62F70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04AD0" w:rsidRDefault="00D37C7B" w:rsidP="00FB65CF">
      <w:pPr>
        <w:ind w:left="284" w:hanging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304AD0" w:rsidRPr="00D37C7B">
        <w:rPr>
          <w:rFonts w:ascii="Arial" w:hAnsi="Arial" w:cs="Arial"/>
          <w:sz w:val="22"/>
          <w:szCs w:val="22"/>
        </w:rPr>
        <w:t>Smluvní strany výslovně souhlasí s tím, že všechny údaje uvedené ve smlouvě, včetně osobních údajů, budou zveřejněny v registru smluv, pokud se jedná o soukromoprávní smlouvu, jakož i smlouvu o poskytnutí dotace nebo návratné finanční výpomoci, podle zákona č. 340/2015 Sb., o zvláštních podmínkách účinnosti některých smluv, uveřejnění těchto smluv a o registru smluv (zákon o registru smluv). Město Šlapanice zašle smlouvu správci registru smluv k uveřejnění.</w:t>
      </w:r>
    </w:p>
    <w:p w:rsidR="00D37C7B" w:rsidRPr="00D37C7B" w:rsidRDefault="00D37C7B" w:rsidP="00FB65CF">
      <w:pPr>
        <w:ind w:left="284" w:hanging="284"/>
        <w:jc w:val="both"/>
        <w:rPr>
          <w:rFonts w:ascii="Arial" w:hAnsi="Arial" w:cs="Arial"/>
          <w:szCs w:val="22"/>
        </w:rPr>
      </w:pPr>
    </w:p>
    <w:p w:rsidR="00D37C7B" w:rsidRPr="00D37C7B" w:rsidRDefault="00D37C7B" w:rsidP="00FB65CF">
      <w:p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GoBack"/>
      <w:r>
        <w:rPr>
          <w:rFonts w:ascii="Arial" w:hAnsi="Arial" w:cs="Arial"/>
          <w:sz w:val="22"/>
          <w:szCs w:val="22"/>
        </w:rPr>
        <w:t xml:space="preserve">6. </w:t>
      </w:r>
      <w:r w:rsidRPr="00D37C7B">
        <w:rPr>
          <w:rFonts w:ascii="Arial" w:hAnsi="Arial" w:cs="Arial"/>
          <w:sz w:val="22"/>
          <w:szCs w:val="22"/>
        </w:rPr>
        <w:t>Smluvní strany prohlašují, že si tuto smlouvu přečetly, že souhlasí s jejím obsahem, a že tato smlouva byla uzavřena vážně, určitě a srozumitelně na základě jejich pravé a svobodné vůle, což stvrzují svými podpisy.</w:t>
      </w:r>
    </w:p>
    <w:p w:rsidR="00D37C7B" w:rsidRDefault="00D37C7B" w:rsidP="00FB65CF">
      <w:pPr>
        <w:spacing w:before="60"/>
        <w:ind w:hanging="284"/>
        <w:jc w:val="both"/>
        <w:rPr>
          <w:rFonts w:ascii="Arial" w:hAnsi="Arial" w:cs="Arial"/>
          <w:szCs w:val="22"/>
        </w:rPr>
      </w:pPr>
    </w:p>
    <w:bookmarkEnd w:id="3"/>
    <w:p w:rsidR="004B0413" w:rsidRDefault="004B0413" w:rsidP="00FB65CF">
      <w:pPr>
        <w:spacing w:before="60"/>
        <w:ind w:hanging="284"/>
        <w:jc w:val="both"/>
        <w:rPr>
          <w:rFonts w:ascii="Arial" w:hAnsi="Arial" w:cs="Arial"/>
          <w:szCs w:val="22"/>
        </w:rPr>
      </w:pPr>
    </w:p>
    <w:p w:rsidR="004B0413" w:rsidRDefault="004B0413" w:rsidP="00FB65CF">
      <w:pPr>
        <w:spacing w:before="60"/>
        <w:ind w:hanging="284"/>
        <w:jc w:val="both"/>
        <w:rPr>
          <w:rFonts w:ascii="Arial" w:hAnsi="Arial" w:cs="Arial"/>
          <w:szCs w:val="22"/>
        </w:rPr>
      </w:pPr>
    </w:p>
    <w:p w:rsidR="0059761E" w:rsidRPr="00D37C7B" w:rsidRDefault="0059761E" w:rsidP="00FB65CF">
      <w:pPr>
        <w:spacing w:before="60"/>
        <w:ind w:hanging="284"/>
        <w:jc w:val="both"/>
        <w:rPr>
          <w:rFonts w:ascii="Arial" w:hAnsi="Arial" w:cs="Arial"/>
          <w:szCs w:val="22"/>
        </w:rPr>
      </w:pPr>
    </w:p>
    <w:p w:rsidR="00497432" w:rsidRPr="004C461F" w:rsidRDefault="00497432" w:rsidP="00FB65CF">
      <w:pPr>
        <w:jc w:val="both"/>
        <w:rPr>
          <w:rFonts w:ascii="Arial" w:hAnsi="Arial" w:cs="Arial"/>
          <w:b/>
          <w:sz w:val="22"/>
          <w:szCs w:val="22"/>
        </w:rPr>
      </w:pPr>
      <w:r w:rsidRPr="004C461F">
        <w:rPr>
          <w:rFonts w:ascii="Arial" w:hAnsi="Arial" w:cs="Arial"/>
          <w:b/>
          <w:sz w:val="22"/>
          <w:szCs w:val="22"/>
        </w:rPr>
        <w:t xml:space="preserve">Doložka podle zákona č. 128/2000 </w:t>
      </w:r>
      <w:proofErr w:type="spellStart"/>
      <w:r w:rsidRPr="004C461F">
        <w:rPr>
          <w:rFonts w:ascii="Arial" w:hAnsi="Arial" w:cs="Arial"/>
          <w:b/>
          <w:sz w:val="22"/>
          <w:szCs w:val="22"/>
        </w:rPr>
        <w:t>Sb</w:t>
      </w:r>
      <w:proofErr w:type="spellEnd"/>
      <w:r w:rsidRPr="004C461F">
        <w:rPr>
          <w:rFonts w:ascii="Arial" w:hAnsi="Arial" w:cs="Arial"/>
          <w:b/>
          <w:sz w:val="22"/>
          <w:szCs w:val="22"/>
        </w:rPr>
        <w:t>, o obcích:</w:t>
      </w:r>
    </w:p>
    <w:p w:rsidR="003A2713" w:rsidRDefault="00497432">
      <w:pPr>
        <w:jc w:val="both"/>
        <w:rPr>
          <w:rFonts w:ascii="Arial" w:hAnsi="Arial" w:cs="Arial"/>
          <w:bCs/>
          <w:sz w:val="22"/>
          <w:szCs w:val="22"/>
        </w:rPr>
      </w:pPr>
      <w:r w:rsidRPr="00CE6029">
        <w:rPr>
          <w:rFonts w:ascii="Arial" w:hAnsi="Arial" w:cs="Arial"/>
          <w:sz w:val="22"/>
          <w:szCs w:val="22"/>
        </w:rPr>
        <w:t xml:space="preserve">Tato </w:t>
      </w:r>
      <w:r>
        <w:rPr>
          <w:rFonts w:ascii="Arial" w:hAnsi="Arial" w:cs="Arial"/>
          <w:sz w:val="22"/>
          <w:szCs w:val="22"/>
        </w:rPr>
        <w:t>S</w:t>
      </w:r>
      <w:r w:rsidRPr="00CE6029">
        <w:rPr>
          <w:rFonts w:ascii="Arial" w:hAnsi="Arial" w:cs="Arial"/>
          <w:sz w:val="22"/>
          <w:szCs w:val="22"/>
        </w:rPr>
        <w:t xml:space="preserve">mlouva o </w:t>
      </w:r>
      <w:r w:rsidR="00235097">
        <w:rPr>
          <w:rFonts w:ascii="Arial" w:hAnsi="Arial" w:cs="Arial"/>
          <w:sz w:val="22"/>
          <w:szCs w:val="22"/>
        </w:rPr>
        <w:t>………</w:t>
      </w:r>
      <w:proofErr w:type="gramStart"/>
      <w:r w:rsidR="00235097">
        <w:rPr>
          <w:rFonts w:ascii="Arial" w:hAnsi="Arial" w:cs="Arial"/>
          <w:sz w:val="22"/>
          <w:szCs w:val="22"/>
        </w:rPr>
        <w:t>….</w:t>
      </w:r>
      <w:r w:rsidRPr="00CE6029">
        <w:rPr>
          <w:rFonts w:ascii="Arial" w:hAnsi="Arial" w:cs="Arial"/>
          <w:sz w:val="22"/>
          <w:szCs w:val="22"/>
        </w:rPr>
        <w:t>byla</w:t>
      </w:r>
      <w:proofErr w:type="gramEnd"/>
      <w:r w:rsidR="005926A1">
        <w:rPr>
          <w:rFonts w:ascii="Arial" w:hAnsi="Arial" w:cs="Arial"/>
          <w:sz w:val="22"/>
          <w:szCs w:val="22"/>
        </w:rPr>
        <w:t xml:space="preserve"> </w:t>
      </w:r>
      <w:r w:rsidRPr="00CE6029">
        <w:rPr>
          <w:rFonts w:ascii="Arial" w:hAnsi="Arial" w:cs="Arial"/>
          <w:sz w:val="22"/>
          <w:szCs w:val="22"/>
        </w:rPr>
        <w:t xml:space="preserve">schválena na </w:t>
      </w:r>
      <w:r>
        <w:rPr>
          <w:rFonts w:ascii="Arial" w:hAnsi="Arial" w:cs="Arial"/>
          <w:sz w:val="22"/>
          <w:szCs w:val="22"/>
        </w:rPr>
        <w:t>…..</w:t>
      </w:r>
      <w:r w:rsidRPr="00CE6029">
        <w:rPr>
          <w:rFonts w:ascii="Arial" w:hAnsi="Arial" w:cs="Arial"/>
          <w:sz w:val="22"/>
          <w:szCs w:val="22"/>
        </w:rPr>
        <w:t xml:space="preserve"> schůzi Rady města Šlapanice konané dne </w:t>
      </w:r>
      <w:r>
        <w:rPr>
          <w:rFonts w:ascii="Arial" w:hAnsi="Arial" w:cs="Arial"/>
          <w:sz w:val="22"/>
          <w:szCs w:val="22"/>
        </w:rPr>
        <w:t>……….</w:t>
      </w:r>
      <w:r w:rsidR="00B22519">
        <w:rPr>
          <w:rFonts w:ascii="Arial" w:hAnsi="Arial" w:cs="Arial"/>
          <w:sz w:val="22"/>
          <w:szCs w:val="22"/>
        </w:rPr>
        <w:t>2017.</w:t>
      </w:r>
    </w:p>
    <w:p w:rsidR="00EE22CE" w:rsidRDefault="00EE22CE">
      <w:pPr>
        <w:jc w:val="both"/>
        <w:rPr>
          <w:rFonts w:ascii="Arial" w:hAnsi="Arial" w:cs="Arial"/>
          <w:bCs/>
          <w:sz w:val="22"/>
          <w:szCs w:val="22"/>
        </w:rPr>
      </w:pPr>
    </w:p>
    <w:p w:rsidR="00B22519" w:rsidRDefault="00B22519">
      <w:pPr>
        <w:jc w:val="both"/>
        <w:rPr>
          <w:rFonts w:ascii="Arial" w:hAnsi="Arial" w:cs="Arial"/>
          <w:bCs/>
          <w:sz w:val="22"/>
          <w:szCs w:val="22"/>
        </w:rPr>
      </w:pPr>
    </w:p>
    <w:p w:rsidR="00B22519" w:rsidRDefault="00B22519">
      <w:pPr>
        <w:jc w:val="both"/>
        <w:rPr>
          <w:rFonts w:ascii="Arial" w:hAnsi="Arial" w:cs="Arial"/>
          <w:bCs/>
          <w:sz w:val="22"/>
          <w:szCs w:val="22"/>
        </w:rPr>
      </w:pPr>
    </w:p>
    <w:p w:rsidR="00B22519" w:rsidRDefault="00B22519">
      <w:pPr>
        <w:jc w:val="both"/>
        <w:rPr>
          <w:rFonts w:ascii="Arial" w:hAnsi="Arial" w:cs="Arial"/>
          <w:bCs/>
          <w:sz w:val="22"/>
          <w:szCs w:val="22"/>
        </w:rPr>
      </w:pPr>
    </w:p>
    <w:p w:rsidR="00EE22CE" w:rsidRDefault="00EE22CE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EE22CE" w:rsidRDefault="00EE22CE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D773D8" w:rsidRPr="00CE6029" w:rsidRDefault="00E94C5E" w:rsidP="00CE602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 Šlapanicích dne</w:t>
      </w:r>
      <w:r w:rsidR="00B2251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</w:t>
      </w:r>
      <w:r w:rsidR="00B22519">
        <w:rPr>
          <w:rFonts w:ascii="Arial" w:hAnsi="Arial" w:cs="Arial"/>
          <w:bCs/>
          <w:sz w:val="22"/>
          <w:szCs w:val="22"/>
        </w:rPr>
        <w:t>……….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E6029" w:rsidRPr="00CE6029">
        <w:rPr>
          <w:rFonts w:ascii="Arial" w:hAnsi="Arial" w:cs="Arial"/>
          <w:bCs/>
          <w:sz w:val="22"/>
          <w:szCs w:val="22"/>
        </w:rPr>
        <w:t>V</w:t>
      </w:r>
      <w:r w:rsidR="009234ED">
        <w:rPr>
          <w:rFonts w:ascii="Arial" w:hAnsi="Arial" w:cs="Arial"/>
          <w:bCs/>
          <w:sz w:val="22"/>
          <w:szCs w:val="22"/>
        </w:rPr>
        <w:t>…………………</w:t>
      </w:r>
      <w:r w:rsidR="00CE6029" w:rsidRPr="00CE6029">
        <w:rPr>
          <w:rFonts w:ascii="Arial" w:hAnsi="Arial" w:cs="Arial"/>
          <w:bCs/>
          <w:sz w:val="22"/>
          <w:szCs w:val="22"/>
        </w:rPr>
        <w:t xml:space="preserve"> dne</w:t>
      </w:r>
      <w:r>
        <w:rPr>
          <w:rFonts w:ascii="Arial" w:hAnsi="Arial" w:cs="Arial"/>
          <w:bCs/>
          <w:sz w:val="22"/>
          <w:szCs w:val="22"/>
        </w:rPr>
        <w:t xml:space="preserve"> …………</w:t>
      </w:r>
      <w:proofErr w:type="gramStart"/>
      <w:r>
        <w:rPr>
          <w:rFonts w:ascii="Arial" w:hAnsi="Arial" w:cs="Arial"/>
          <w:bCs/>
          <w:sz w:val="22"/>
          <w:szCs w:val="22"/>
        </w:rPr>
        <w:t>…..</w:t>
      </w:r>
      <w:proofErr w:type="gramEnd"/>
    </w:p>
    <w:p w:rsidR="001208AE" w:rsidRDefault="001208AE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58785A" w:rsidRDefault="0058785A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58785A" w:rsidRDefault="0058785A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58785A" w:rsidRDefault="0058785A" w:rsidP="00CE6029">
      <w:pPr>
        <w:jc w:val="both"/>
        <w:rPr>
          <w:rFonts w:ascii="Arial" w:hAnsi="Arial" w:cs="Arial"/>
          <w:bCs/>
          <w:sz w:val="22"/>
          <w:szCs w:val="22"/>
        </w:rPr>
      </w:pPr>
    </w:p>
    <w:p w:rsidR="00CE6029" w:rsidRPr="00CE6029" w:rsidRDefault="00235097" w:rsidP="00CE602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F66CB5">
        <w:rPr>
          <w:rFonts w:ascii="Arial" w:hAnsi="Arial" w:cs="Arial"/>
          <w:bCs/>
          <w:sz w:val="22"/>
          <w:szCs w:val="22"/>
        </w:rPr>
        <w:t>bjednatel</w:t>
      </w:r>
      <w:r w:rsidR="00F66CB5">
        <w:rPr>
          <w:rFonts w:ascii="Arial" w:hAnsi="Arial" w:cs="Arial"/>
          <w:bCs/>
          <w:sz w:val="22"/>
          <w:szCs w:val="22"/>
        </w:rPr>
        <w:tab/>
      </w:r>
      <w:r w:rsidR="00F66CB5">
        <w:rPr>
          <w:rFonts w:ascii="Arial" w:hAnsi="Arial" w:cs="Arial"/>
          <w:bCs/>
          <w:sz w:val="22"/>
          <w:szCs w:val="22"/>
        </w:rPr>
        <w:tab/>
      </w:r>
      <w:r w:rsidR="00F66CB5">
        <w:rPr>
          <w:rFonts w:ascii="Arial" w:hAnsi="Arial" w:cs="Arial"/>
          <w:bCs/>
          <w:sz w:val="22"/>
          <w:szCs w:val="22"/>
        </w:rPr>
        <w:tab/>
      </w:r>
      <w:r w:rsidR="00F66CB5">
        <w:rPr>
          <w:rFonts w:ascii="Arial" w:hAnsi="Arial" w:cs="Arial"/>
          <w:bCs/>
          <w:sz w:val="22"/>
          <w:szCs w:val="22"/>
        </w:rPr>
        <w:tab/>
      </w:r>
      <w:r w:rsidR="00F66CB5">
        <w:rPr>
          <w:rFonts w:ascii="Arial" w:hAnsi="Arial" w:cs="Arial"/>
          <w:bCs/>
          <w:sz w:val="22"/>
          <w:szCs w:val="22"/>
        </w:rPr>
        <w:tab/>
      </w:r>
      <w:r w:rsidR="00CE6029" w:rsidRPr="00CE6029">
        <w:rPr>
          <w:rFonts w:ascii="Arial" w:hAnsi="Arial" w:cs="Arial"/>
          <w:bCs/>
          <w:sz w:val="22"/>
          <w:szCs w:val="22"/>
        </w:rPr>
        <w:tab/>
      </w:r>
      <w:r w:rsidR="00CE6029" w:rsidRPr="00CE6029">
        <w:rPr>
          <w:rFonts w:ascii="Arial" w:hAnsi="Arial" w:cs="Arial"/>
          <w:bCs/>
          <w:sz w:val="22"/>
          <w:szCs w:val="22"/>
        </w:rPr>
        <w:tab/>
      </w:r>
      <w:r w:rsidR="005926A1">
        <w:rPr>
          <w:rFonts w:ascii="Arial" w:hAnsi="Arial" w:cs="Arial"/>
          <w:bCs/>
          <w:sz w:val="22"/>
          <w:szCs w:val="22"/>
        </w:rPr>
        <w:t xml:space="preserve">                 </w:t>
      </w:r>
      <w:r>
        <w:rPr>
          <w:rFonts w:ascii="Arial" w:hAnsi="Arial" w:cs="Arial"/>
          <w:bCs/>
          <w:sz w:val="22"/>
          <w:szCs w:val="22"/>
        </w:rPr>
        <w:t>poskytovatel</w:t>
      </w:r>
    </w:p>
    <w:p w:rsidR="00AD60D7" w:rsidRPr="00CE6029" w:rsidRDefault="00AD60D7" w:rsidP="00CE6029">
      <w:pPr>
        <w:jc w:val="both"/>
        <w:rPr>
          <w:bCs/>
        </w:rPr>
      </w:pPr>
    </w:p>
    <w:p w:rsidR="00AD60D7" w:rsidRDefault="00AD60D7" w:rsidP="00B57C9C">
      <w:pPr>
        <w:rPr>
          <w:b/>
          <w:bCs/>
        </w:rPr>
      </w:pPr>
    </w:p>
    <w:p w:rsidR="0058785A" w:rsidRDefault="0058785A" w:rsidP="00B57C9C">
      <w:pPr>
        <w:rPr>
          <w:b/>
          <w:bCs/>
        </w:rPr>
      </w:pPr>
    </w:p>
    <w:p w:rsidR="0058785A" w:rsidRDefault="0058785A" w:rsidP="00B57C9C">
      <w:pPr>
        <w:rPr>
          <w:b/>
          <w:bCs/>
        </w:rPr>
      </w:pPr>
    </w:p>
    <w:p w:rsidR="00D773D8" w:rsidRPr="00FB65CF" w:rsidRDefault="00B57C9C" w:rsidP="00B57C9C">
      <w:pPr>
        <w:rPr>
          <w:rFonts w:ascii="Arial" w:hAnsi="Arial" w:cs="Arial"/>
          <w:b/>
          <w:bCs/>
          <w:sz w:val="22"/>
          <w:szCs w:val="22"/>
        </w:rPr>
      </w:pPr>
      <w:r w:rsidRPr="00FB65CF">
        <w:rPr>
          <w:rFonts w:ascii="Arial" w:hAnsi="Arial" w:cs="Arial"/>
          <w:b/>
          <w:bCs/>
          <w:sz w:val="22"/>
          <w:szCs w:val="22"/>
        </w:rPr>
        <w:t>………………………</w:t>
      </w:r>
      <w:r w:rsidR="00B22519" w:rsidRPr="00FB65CF">
        <w:rPr>
          <w:rFonts w:ascii="Arial" w:hAnsi="Arial" w:cs="Arial"/>
          <w:b/>
          <w:bCs/>
          <w:sz w:val="22"/>
          <w:szCs w:val="22"/>
        </w:rPr>
        <w:t>………..</w:t>
      </w:r>
      <w:r w:rsidRPr="00FB65CF">
        <w:rPr>
          <w:rFonts w:ascii="Arial" w:hAnsi="Arial" w:cs="Arial"/>
          <w:b/>
          <w:bCs/>
          <w:sz w:val="22"/>
          <w:szCs w:val="22"/>
        </w:rPr>
        <w:t>…</w:t>
      </w:r>
      <w:r w:rsidRPr="00FB65CF">
        <w:rPr>
          <w:rFonts w:ascii="Arial" w:hAnsi="Arial" w:cs="Arial"/>
          <w:b/>
          <w:bCs/>
          <w:sz w:val="22"/>
          <w:szCs w:val="22"/>
        </w:rPr>
        <w:tab/>
      </w:r>
      <w:r w:rsidRPr="00FB65CF">
        <w:rPr>
          <w:rFonts w:ascii="Arial" w:hAnsi="Arial" w:cs="Arial"/>
          <w:b/>
          <w:bCs/>
          <w:sz w:val="22"/>
          <w:szCs w:val="22"/>
        </w:rPr>
        <w:tab/>
      </w:r>
      <w:r w:rsidRPr="00FB65CF">
        <w:rPr>
          <w:rFonts w:ascii="Arial" w:hAnsi="Arial" w:cs="Arial"/>
          <w:b/>
          <w:bCs/>
          <w:sz w:val="22"/>
          <w:szCs w:val="22"/>
        </w:rPr>
        <w:tab/>
      </w:r>
      <w:r w:rsidRPr="00FB65CF">
        <w:rPr>
          <w:rFonts w:ascii="Arial" w:hAnsi="Arial" w:cs="Arial"/>
          <w:b/>
          <w:bCs/>
          <w:sz w:val="22"/>
          <w:szCs w:val="22"/>
        </w:rPr>
        <w:tab/>
      </w:r>
      <w:r w:rsidRPr="00FB65CF">
        <w:rPr>
          <w:rFonts w:ascii="Arial" w:hAnsi="Arial" w:cs="Arial"/>
          <w:b/>
          <w:bCs/>
          <w:sz w:val="22"/>
          <w:szCs w:val="22"/>
        </w:rPr>
        <w:tab/>
        <w:t>…………………………..</w:t>
      </w:r>
    </w:p>
    <w:p w:rsidR="00B22519" w:rsidRPr="00B22519" w:rsidRDefault="003A2713">
      <w:pPr>
        <w:rPr>
          <w:rFonts w:ascii="Arial" w:hAnsi="Arial" w:cs="Arial"/>
          <w:sz w:val="22"/>
          <w:szCs w:val="22"/>
        </w:rPr>
      </w:pPr>
      <w:r w:rsidRPr="00B22519">
        <w:rPr>
          <w:rFonts w:ascii="Arial" w:hAnsi="Arial" w:cs="Arial"/>
          <w:sz w:val="22"/>
          <w:szCs w:val="22"/>
        </w:rPr>
        <w:t>Mgr. Michaela Trněná</w:t>
      </w:r>
      <w:r w:rsidR="00F66CB5" w:rsidRPr="00B22519">
        <w:rPr>
          <w:rFonts w:ascii="Arial" w:hAnsi="Arial" w:cs="Arial"/>
          <w:sz w:val="22"/>
          <w:szCs w:val="22"/>
        </w:rPr>
        <w:tab/>
      </w:r>
      <w:r w:rsidR="00F66CB5" w:rsidRPr="00B22519">
        <w:rPr>
          <w:rFonts w:ascii="Arial" w:hAnsi="Arial" w:cs="Arial"/>
          <w:sz w:val="22"/>
          <w:szCs w:val="22"/>
        </w:rPr>
        <w:tab/>
      </w:r>
      <w:r w:rsidR="00F66CB5" w:rsidRPr="00B22519">
        <w:rPr>
          <w:rFonts w:ascii="Arial" w:hAnsi="Arial" w:cs="Arial"/>
          <w:sz w:val="22"/>
          <w:szCs w:val="22"/>
        </w:rPr>
        <w:tab/>
      </w:r>
      <w:r w:rsidR="00826A2F" w:rsidRPr="00B22519">
        <w:rPr>
          <w:rFonts w:ascii="Arial" w:hAnsi="Arial" w:cs="Arial"/>
          <w:sz w:val="22"/>
          <w:szCs w:val="22"/>
        </w:rPr>
        <w:tab/>
      </w:r>
      <w:r w:rsidR="00826A2F" w:rsidRPr="00B22519">
        <w:rPr>
          <w:rFonts w:ascii="Arial" w:hAnsi="Arial" w:cs="Arial"/>
          <w:sz w:val="22"/>
          <w:szCs w:val="22"/>
        </w:rPr>
        <w:tab/>
      </w:r>
    </w:p>
    <w:p w:rsidR="003A2713" w:rsidRPr="00B22519" w:rsidRDefault="00CE6029">
      <w:pPr>
        <w:rPr>
          <w:rFonts w:ascii="Arial" w:hAnsi="Arial" w:cs="Arial"/>
          <w:sz w:val="22"/>
          <w:szCs w:val="22"/>
        </w:rPr>
      </w:pPr>
      <w:r w:rsidRPr="00B22519">
        <w:rPr>
          <w:rFonts w:ascii="Arial" w:hAnsi="Arial" w:cs="Arial"/>
          <w:sz w:val="22"/>
          <w:szCs w:val="22"/>
        </w:rPr>
        <w:t>s</w:t>
      </w:r>
      <w:r w:rsidR="00826A2F" w:rsidRPr="00B22519">
        <w:rPr>
          <w:rFonts w:ascii="Arial" w:hAnsi="Arial" w:cs="Arial"/>
          <w:sz w:val="22"/>
          <w:szCs w:val="22"/>
        </w:rPr>
        <w:t>tarost</w:t>
      </w:r>
      <w:r w:rsidR="003A2713" w:rsidRPr="00B22519">
        <w:rPr>
          <w:rFonts w:ascii="Arial" w:hAnsi="Arial" w:cs="Arial"/>
          <w:sz w:val="22"/>
          <w:szCs w:val="22"/>
        </w:rPr>
        <w:t>k</w:t>
      </w:r>
      <w:r w:rsidR="00826A2F" w:rsidRPr="00B22519">
        <w:rPr>
          <w:rFonts w:ascii="Arial" w:hAnsi="Arial" w:cs="Arial"/>
          <w:sz w:val="22"/>
          <w:szCs w:val="22"/>
        </w:rPr>
        <w:t>a</w:t>
      </w:r>
      <w:r w:rsidRPr="00B22519">
        <w:rPr>
          <w:rFonts w:ascii="Arial" w:hAnsi="Arial" w:cs="Arial"/>
          <w:sz w:val="22"/>
          <w:szCs w:val="22"/>
        </w:rPr>
        <w:t xml:space="preserve"> města Šlapanice</w:t>
      </w:r>
      <w:r w:rsidR="00826A2F" w:rsidRPr="00B22519">
        <w:rPr>
          <w:rFonts w:ascii="Arial" w:hAnsi="Arial" w:cs="Arial"/>
          <w:sz w:val="22"/>
          <w:szCs w:val="22"/>
        </w:rPr>
        <w:t xml:space="preserve"> </w:t>
      </w:r>
      <w:r w:rsidR="003A2713" w:rsidRPr="00B22519">
        <w:rPr>
          <w:rFonts w:ascii="Arial" w:hAnsi="Arial" w:cs="Arial"/>
          <w:sz w:val="22"/>
          <w:szCs w:val="22"/>
        </w:rPr>
        <w:t xml:space="preserve">                                                  </w:t>
      </w:r>
    </w:p>
    <w:p w:rsidR="00757B0D" w:rsidRPr="00B22519" w:rsidRDefault="00757B0D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58785A" w:rsidRPr="00B22519" w:rsidRDefault="0058785A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58785A" w:rsidRDefault="0058785A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B22519" w:rsidRDefault="00B22519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B22519" w:rsidRDefault="00B22519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B22519" w:rsidRDefault="00B22519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58785A" w:rsidRDefault="0058785A" w:rsidP="00FB65CF">
      <w:pPr>
        <w:rPr>
          <w:rFonts w:ascii="Arial" w:hAnsi="Arial" w:cs="Arial"/>
          <w:b/>
          <w:sz w:val="22"/>
          <w:szCs w:val="22"/>
        </w:rPr>
      </w:pPr>
    </w:p>
    <w:p w:rsidR="0058785A" w:rsidRDefault="0058785A" w:rsidP="009655DE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</w:p>
    <w:p w:rsidR="00B22519" w:rsidRDefault="00550D43" w:rsidP="00154BB7">
      <w:pPr>
        <w:tabs>
          <w:tab w:val="left" w:pos="1134"/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9655DE">
        <w:rPr>
          <w:rFonts w:ascii="Arial" w:hAnsi="Arial" w:cs="Arial"/>
          <w:b/>
          <w:sz w:val="22"/>
          <w:szCs w:val="22"/>
        </w:rPr>
        <w:t>Příloh</w:t>
      </w:r>
      <w:r w:rsidR="00A628A1" w:rsidRPr="009655DE">
        <w:rPr>
          <w:rFonts w:ascii="Arial" w:hAnsi="Arial" w:cs="Arial"/>
          <w:b/>
          <w:sz w:val="22"/>
          <w:szCs w:val="22"/>
        </w:rPr>
        <w:t>y:</w:t>
      </w:r>
      <w:r w:rsidR="009655DE">
        <w:rPr>
          <w:rFonts w:ascii="Arial" w:hAnsi="Arial" w:cs="Arial"/>
          <w:b/>
          <w:sz w:val="22"/>
          <w:szCs w:val="22"/>
        </w:rPr>
        <w:tab/>
      </w:r>
    </w:p>
    <w:p w:rsidR="006A18AF" w:rsidRDefault="00B22519" w:rsidP="00154BB7">
      <w:pPr>
        <w:tabs>
          <w:tab w:val="left" w:pos="1134"/>
          <w:tab w:val="left" w:pos="1701"/>
        </w:tabs>
        <w:rPr>
          <w:rFonts w:ascii="Arial" w:hAnsi="Arial" w:cs="Arial"/>
          <w:sz w:val="22"/>
          <w:szCs w:val="22"/>
        </w:rPr>
      </w:pPr>
      <w:r w:rsidRPr="0059761E">
        <w:rPr>
          <w:rFonts w:ascii="Arial" w:hAnsi="Arial" w:cs="Arial"/>
          <w:sz w:val="22"/>
          <w:szCs w:val="22"/>
        </w:rPr>
        <w:t>Příloha č. 1 -</w:t>
      </w:r>
      <w:r w:rsidRPr="0059761E">
        <w:rPr>
          <w:rFonts w:ascii="Arial" w:hAnsi="Arial" w:cs="Arial"/>
          <w:b/>
          <w:sz w:val="22"/>
          <w:szCs w:val="22"/>
        </w:rPr>
        <w:t xml:space="preserve"> </w:t>
      </w:r>
      <w:r w:rsidR="00154BB7" w:rsidRPr="0059761E">
        <w:rPr>
          <w:rFonts w:ascii="Arial" w:hAnsi="Arial" w:cs="Arial"/>
          <w:sz w:val="22"/>
          <w:szCs w:val="22"/>
        </w:rPr>
        <w:t>Zadávací dokumentace</w:t>
      </w:r>
    </w:p>
    <w:p w:rsidR="00235097" w:rsidRDefault="00235097" w:rsidP="00154BB7">
      <w:pPr>
        <w:tabs>
          <w:tab w:val="left" w:pos="1134"/>
          <w:tab w:val="left" w:pos="170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– nabídková cena</w:t>
      </w:r>
    </w:p>
    <w:p w:rsidR="00235097" w:rsidRDefault="00235097" w:rsidP="00154BB7">
      <w:pPr>
        <w:tabs>
          <w:tab w:val="left" w:pos="1134"/>
          <w:tab w:val="left" w:pos="170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3 -</w:t>
      </w:r>
      <w:r w:rsidR="00A40214">
        <w:rPr>
          <w:rFonts w:ascii="Arial" w:hAnsi="Arial" w:cs="Arial"/>
          <w:sz w:val="22"/>
          <w:szCs w:val="22"/>
        </w:rPr>
        <w:t xml:space="preserve"> rozpočet</w:t>
      </w:r>
    </w:p>
    <w:sectPr w:rsidR="00235097" w:rsidSect="00EB26FD">
      <w:headerReference w:type="default" r:id="rId12"/>
      <w:footerReference w:type="default" r:id="rId13"/>
      <w:pgSz w:w="11906" w:h="16838"/>
      <w:pgMar w:top="709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A3" w:rsidRDefault="00D81DA3" w:rsidP="00D16491">
      <w:r>
        <w:separator/>
      </w:r>
    </w:p>
  </w:endnote>
  <w:endnote w:type="continuationSeparator" w:id="0">
    <w:p w:rsidR="00D81DA3" w:rsidRDefault="00D81DA3" w:rsidP="00D1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DA3" w:rsidRDefault="00D81DA3">
    <w:pPr>
      <w:pStyle w:val="Zpat"/>
      <w:jc w:val="righ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F27E7">
      <w:rPr>
        <w:b/>
        <w:bCs/>
        <w:noProof/>
      </w:rPr>
      <w:t>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F27E7">
      <w:rPr>
        <w:b/>
        <w:bCs/>
        <w:noProof/>
      </w:rPr>
      <w:t>8</w:t>
    </w:r>
    <w:r>
      <w:rPr>
        <w:b/>
        <w:bCs/>
      </w:rPr>
      <w:fldChar w:fldCharType="end"/>
    </w:r>
  </w:p>
  <w:p w:rsidR="00D81DA3" w:rsidRDefault="00D81D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A3" w:rsidRDefault="00D81DA3" w:rsidP="00D16491">
      <w:r>
        <w:separator/>
      </w:r>
    </w:p>
  </w:footnote>
  <w:footnote w:type="continuationSeparator" w:id="0">
    <w:p w:rsidR="00D81DA3" w:rsidRDefault="00D81DA3" w:rsidP="00D16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DA3" w:rsidRPr="009655DE" w:rsidRDefault="00D81DA3">
    <w:pPr>
      <w:pStyle w:val="Zhlav"/>
      <w:rPr>
        <w:rFonts w:ascii="Arial" w:hAnsi="Arial" w:cs="Arial"/>
        <w:sz w:val="2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0076"/>
    <w:multiLevelType w:val="hybridMultilevel"/>
    <w:tmpl w:val="4C9C721E"/>
    <w:lvl w:ilvl="0" w:tplc="43AA6076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8243C"/>
    <w:multiLevelType w:val="singleLevel"/>
    <w:tmpl w:val="60307FB2"/>
    <w:lvl w:ilvl="0">
      <w:start w:val="1"/>
      <w:numFmt w:val="decimal"/>
      <w:pStyle w:val="Seznam"/>
      <w:lvlText w:val="(%1)"/>
      <w:lvlJc w:val="left"/>
      <w:pPr>
        <w:tabs>
          <w:tab w:val="num" w:pos="928"/>
        </w:tabs>
        <w:ind w:left="-141" w:firstLine="709"/>
      </w:pPr>
      <w:rPr>
        <w:rFonts w:hint="default"/>
        <w:b/>
        <w:i w:val="0"/>
        <w:sz w:val="22"/>
      </w:rPr>
    </w:lvl>
  </w:abstractNum>
  <w:abstractNum w:abstractNumId="2">
    <w:nsid w:val="0D745473"/>
    <w:multiLevelType w:val="hybridMultilevel"/>
    <w:tmpl w:val="20B65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76D4D"/>
    <w:multiLevelType w:val="hybridMultilevel"/>
    <w:tmpl w:val="F6B663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A2204"/>
    <w:multiLevelType w:val="hybridMultilevel"/>
    <w:tmpl w:val="7B82B2B2"/>
    <w:lvl w:ilvl="0" w:tplc="3312C5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40D43"/>
    <w:multiLevelType w:val="hybridMultilevel"/>
    <w:tmpl w:val="0562E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E3DDD"/>
    <w:multiLevelType w:val="hybridMultilevel"/>
    <w:tmpl w:val="A296CFCE"/>
    <w:lvl w:ilvl="0" w:tplc="CE648310">
      <w:numFmt w:val="bullet"/>
      <w:lvlText w:val="•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61229C9"/>
    <w:multiLevelType w:val="hybridMultilevel"/>
    <w:tmpl w:val="82384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74179"/>
    <w:multiLevelType w:val="hybridMultilevel"/>
    <w:tmpl w:val="BDB67E88"/>
    <w:lvl w:ilvl="0" w:tplc="B4D85DCE">
      <w:start w:val="2"/>
      <w:numFmt w:val="decimal"/>
      <w:lvlText w:val="(%1)"/>
      <w:lvlJc w:val="left"/>
      <w:pPr>
        <w:ind w:left="1072" w:hanging="363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7447C5"/>
    <w:multiLevelType w:val="hybridMultilevel"/>
    <w:tmpl w:val="4614DACC"/>
    <w:lvl w:ilvl="0" w:tplc="7A989EF2">
      <w:start w:val="1"/>
      <w:numFmt w:val="decimal"/>
      <w:lvlText w:val="(%1)"/>
      <w:lvlJc w:val="left"/>
      <w:pPr>
        <w:ind w:left="1071" w:hanging="362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DF1B94"/>
    <w:multiLevelType w:val="hybridMultilevel"/>
    <w:tmpl w:val="41281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F054A"/>
    <w:multiLevelType w:val="hybridMultilevel"/>
    <w:tmpl w:val="473890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14AA5"/>
    <w:multiLevelType w:val="hybridMultilevel"/>
    <w:tmpl w:val="D3D2D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24400"/>
    <w:multiLevelType w:val="hybridMultilevel"/>
    <w:tmpl w:val="D688C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33022F"/>
    <w:multiLevelType w:val="hybridMultilevel"/>
    <w:tmpl w:val="8E2480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811B93"/>
    <w:multiLevelType w:val="hybridMultilevel"/>
    <w:tmpl w:val="0A8885CE"/>
    <w:lvl w:ilvl="0" w:tplc="67A246D6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40D84"/>
    <w:multiLevelType w:val="hybridMultilevel"/>
    <w:tmpl w:val="D73EE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D1238"/>
    <w:multiLevelType w:val="hybridMultilevel"/>
    <w:tmpl w:val="F4249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3429E"/>
    <w:multiLevelType w:val="hybridMultilevel"/>
    <w:tmpl w:val="C26633F0"/>
    <w:lvl w:ilvl="0" w:tplc="1B5260C6">
      <w:start w:val="1"/>
      <w:numFmt w:val="bullet"/>
      <w:lvlText w:val=""/>
      <w:lvlJc w:val="center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D876744"/>
    <w:multiLevelType w:val="hybridMultilevel"/>
    <w:tmpl w:val="F7562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D776B"/>
    <w:multiLevelType w:val="hybridMultilevel"/>
    <w:tmpl w:val="E92CBADC"/>
    <w:lvl w:ilvl="0" w:tplc="902EB9E4">
      <w:start w:val="2"/>
      <w:numFmt w:val="upperRoman"/>
      <w:lvlText w:val="%1."/>
      <w:lvlJc w:val="left"/>
      <w:pPr>
        <w:tabs>
          <w:tab w:val="num" w:pos="3660"/>
        </w:tabs>
        <w:ind w:left="3660" w:hanging="720"/>
      </w:pPr>
      <w:rPr>
        <w:rFonts w:hint="default"/>
      </w:rPr>
    </w:lvl>
    <w:lvl w:ilvl="1" w:tplc="1438F1A0">
      <w:start w:val="4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21">
    <w:nsid w:val="4F750A98"/>
    <w:multiLevelType w:val="hybridMultilevel"/>
    <w:tmpl w:val="CDCCA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82ED8"/>
    <w:multiLevelType w:val="hybridMultilevel"/>
    <w:tmpl w:val="9F808D8E"/>
    <w:lvl w:ilvl="0" w:tplc="6A329C16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7BF71C4"/>
    <w:multiLevelType w:val="hybridMultilevel"/>
    <w:tmpl w:val="A7A86938"/>
    <w:lvl w:ilvl="0" w:tplc="6D7815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F0C7A"/>
    <w:multiLevelType w:val="hybridMultilevel"/>
    <w:tmpl w:val="9FB0C7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52C3"/>
    <w:multiLevelType w:val="hybridMultilevel"/>
    <w:tmpl w:val="A2D2C6D4"/>
    <w:lvl w:ilvl="0" w:tplc="6A329C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520697"/>
    <w:multiLevelType w:val="hybridMultilevel"/>
    <w:tmpl w:val="4D02C97C"/>
    <w:lvl w:ilvl="0" w:tplc="1152C9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23C86"/>
    <w:multiLevelType w:val="hybridMultilevel"/>
    <w:tmpl w:val="6F826FE6"/>
    <w:lvl w:ilvl="0" w:tplc="652EFB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82F53"/>
    <w:multiLevelType w:val="hybridMultilevel"/>
    <w:tmpl w:val="C48224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066AC"/>
    <w:multiLevelType w:val="hybridMultilevel"/>
    <w:tmpl w:val="2C3448F8"/>
    <w:lvl w:ilvl="0" w:tplc="4612A060">
      <w:start w:val="1"/>
      <w:numFmt w:val="ordinal"/>
      <w:lvlText w:val="%1"/>
      <w:lvlJc w:val="righ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514" w:hanging="360"/>
      </w:pPr>
    </w:lvl>
    <w:lvl w:ilvl="2" w:tplc="0405001B" w:tentative="1">
      <w:start w:val="1"/>
      <w:numFmt w:val="lowerRoman"/>
      <w:lvlText w:val="%3."/>
      <w:lvlJc w:val="right"/>
      <w:pPr>
        <w:ind w:left="1234" w:hanging="180"/>
      </w:pPr>
    </w:lvl>
    <w:lvl w:ilvl="3" w:tplc="0405000F" w:tentative="1">
      <w:start w:val="1"/>
      <w:numFmt w:val="decimal"/>
      <w:lvlText w:val="%4."/>
      <w:lvlJc w:val="left"/>
      <w:pPr>
        <w:ind w:left="1954" w:hanging="360"/>
      </w:pPr>
    </w:lvl>
    <w:lvl w:ilvl="4" w:tplc="04050019" w:tentative="1">
      <w:start w:val="1"/>
      <w:numFmt w:val="lowerLetter"/>
      <w:lvlText w:val="%5."/>
      <w:lvlJc w:val="left"/>
      <w:pPr>
        <w:ind w:left="2674" w:hanging="360"/>
      </w:pPr>
    </w:lvl>
    <w:lvl w:ilvl="5" w:tplc="0405001B" w:tentative="1">
      <w:start w:val="1"/>
      <w:numFmt w:val="lowerRoman"/>
      <w:lvlText w:val="%6."/>
      <w:lvlJc w:val="right"/>
      <w:pPr>
        <w:ind w:left="3394" w:hanging="180"/>
      </w:pPr>
    </w:lvl>
    <w:lvl w:ilvl="6" w:tplc="0405000F" w:tentative="1">
      <w:start w:val="1"/>
      <w:numFmt w:val="decimal"/>
      <w:lvlText w:val="%7."/>
      <w:lvlJc w:val="left"/>
      <w:pPr>
        <w:ind w:left="4114" w:hanging="360"/>
      </w:pPr>
    </w:lvl>
    <w:lvl w:ilvl="7" w:tplc="04050019" w:tentative="1">
      <w:start w:val="1"/>
      <w:numFmt w:val="lowerLetter"/>
      <w:lvlText w:val="%8."/>
      <w:lvlJc w:val="left"/>
      <w:pPr>
        <w:ind w:left="4834" w:hanging="360"/>
      </w:pPr>
    </w:lvl>
    <w:lvl w:ilvl="8" w:tplc="0405001B" w:tentative="1">
      <w:start w:val="1"/>
      <w:numFmt w:val="lowerRoman"/>
      <w:lvlText w:val="%9."/>
      <w:lvlJc w:val="right"/>
      <w:pPr>
        <w:ind w:left="5554" w:hanging="180"/>
      </w:pPr>
    </w:lvl>
  </w:abstractNum>
  <w:abstractNum w:abstractNumId="30">
    <w:nsid w:val="7740214D"/>
    <w:multiLevelType w:val="hybridMultilevel"/>
    <w:tmpl w:val="61E02E20"/>
    <w:lvl w:ilvl="0" w:tplc="E93094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7C3361"/>
    <w:multiLevelType w:val="hybridMultilevel"/>
    <w:tmpl w:val="8D627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42753B"/>
    <w:multiLevelType w:val="hybridMultilevel"/>
    <w:tmpl w:val="6CFA1336"/>
    <w:lvl w:ilvl="0" w:tplc="6A329C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4"/>
  </w:num>
  <w:num w:numId="4">
    <w:abstractNumId w:val="17"/>
  </w:num>
  <w:num w:numId="5">
    <w:abstractNumId w:val="2"/>
  </w:num>
  <w:num w:numId="6">
    <w:abstractNumId w:val="7"/>
  </w:num>
  <w:num w:numId="7">
    <w:abstractNumId w:val="12"/>
  </w:num>
  <w:num w:numId="8">
    <w:abstractNumId w:val="31"/>
  </w:num>
  <w:num w:numId="9">
    <w:abstractNumId w:val="10"/>
  </w:num>
  <w:num w:numId="10">
    <w:abstractNumId w:val="19"/>
  </w:num>
  <w:num w:numId="11">
    <w:abstractNumId w:val="30"/>
  </w:num>
  <w:num w:numId="12">
    <w:abstractNumId w:val="15"/>
  </w:num>
  <w:num w:numId="13">
    <w:abstractNumId w:val="32"/>
  </w:num>
  <w:num w:numId="14">
    <w:abstractNumId w:val="28"/>
  </w:num>
  <w:num w:numId="15">
    <w:abstractNumId w:val="24"/>
  </w:num>
  <w:num w:numId="16">
    <w:abstractNumId w:val="29"/>
  </w:num>
  <w:num w:numId="17">
    <w:abstractNumId w:val="27"/>
  </w:num>
  <w:num w:numId="18">
    <w:abstractNumId w:val="18"/>
  </w:num>
  <w:num w:numId="19">
    <w:abstractNumId w:val="16"/>
  </w:num>
  <w:num w:numId="20">
    <w:abstractNumId w:val="21"/>
  </w:num>
  <w:num w:numId="21">
    <w:abstractNumId w:val="1"/>
  </w:num>
  <w:num w:numId="22">
    <w:abstractNumId w:val="9"/>
  </w:num>
  <w:num w:numId="23">
    <w:abstractNumId w:val="0"/>
  </w:num>
  <w:num w:numId="24">
    <w:abstractNumId w:val="23"/>
  </w:num>
  <w:num w:numId="25">
    <w:abstractNumId w:val="8"/>
  </w:num>
  <w:num w:numId="26">
    <w:abstractNumId w:val="25"/>
  </w:num>
  <w:num w:numId="27">
    <w:abstractNumId w:val="3"/>
  </w:num>
  <w:num w:numId="28">
    <w:abstractNumId w:val="26"/>
  </w:num>
  <w:num w:numId="29">
    <w:abstractNumId w:val="11"/>
  </w:num>
  <w:num w:numId="30">
    <w:abstractNumId w:val="5"/>
  </w:num>
  <w:num w:numId="31">
    <w:abstractNumId w:val="2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51B"/>
    <w:rsid w:val="00002706"/>
    <w:rsid w:val="0000463D"/>
    <w:rsid w:val="00006551"/>
    <w:rsid w:val="00006A7F"/>
    <w:rsid w:val="00024CC9"/>
    <w:rsid w:val="00043ECB"/>
    <w:rsid w:val="000507AB"/>
    <w:rsid w:val="000730D9"/>
    <w:rsid w:val="000A04BD"/>
    <w:rsid w:val="000A549A"/>
    <w:rsid w:val="000A6763"/>
    <w:rsid w:val="000B6845"/>
    <w:rsid w:val="000C2885"/>
    <w:rsid w:val="000C65FA"/>
    <w:rsid w:val="000D0878"/>
    <w:rsid w:val="000E153E"/>
    <w:rsid w:val="000E2E34"/>
    <w:rsid w:val="000F18F6"/>
    <w:rsid w:val="000F3928"/>
    <w:rsid w:val="00101C43"/>
    <w:rsid w:val="001064E8"/>
    <w:rsid w:val="00107486"/>
    <w:rsid w:val="00107C27"/>
    <w:rsid w:val="00112811"/>
    <w:rsid w:val="001142E7"/>
    <w:rsid w:val="001208AE"/>
    <w:rsid w:val="00120F97"/>
    <w:rsid w:val="00122043"/>
    <w:rsid w:val="001237C3"/>
    <w:rsid w:val="00123A28"/>
    <w:rsid w:val="00131155"/>
    <w:rsid w:val="00151CEB"/>
    <w:rsid w:val="00154BB7"/>
    <w:rsid w:val="0015518C"/>
    <w:rsid w:val="00161EA2"/>
    <w:rsid w:val="0016733C"/>
    <w:rsid w:val="00167BF1"/>
    <w:rsid w:val="00171426"/>
    <w:rsid w:val="00171D63"/>
    <w:rsid w:val="0017470A"/>
    <w:rsid w:val="00183635"/>
    <w:rsid w:val="00195CA6"/>
    <w:rsid w:val="001B5BAE"/>
    <w:rsid w:val="001C237D"/>
    <w:rsid w:val="001C73A6"/>
    <w:rsid w:val="001D3DD9"/>
    <w:rsid w:val="00202FE6"/>
    <w:rsid w:val="00204DF9"/>
    <w:rsid w:val="002138D5"/>
    <w:rsid w:val="00215DB7"/>
    <w:rsid w:val="002202FA"/>
    <w:rsid w:val="00220739"/>
    <w:rsid w:val="00221CBA"/>
    <w:rsid w:val="00225C8C"/>
    <w:rsid w:val="00235097"/>
    <w:rsid w:val="00240907"/>
    <w:rsid w:val="00240D5E"/>
    <w:rsid w:val="0024722C"/>
    <w:rsid w:val="0026248A"/>
    <w:rsid w:val="00266E15"/>
    <w:rsid w:val="0028236C"/>
    <w:rsid w:val="00294B0D"/>
    <w:rsid w:val="002A08E0"/>
    <w:rsid w:val="002B678F"/>
    <w:rsid w:val="002C4219"/>
    <w:rsid w:val="002C7E6D"/>
    <w:rsid w:val="002D7991"/>
    <w:rsid w:val="002E209E"/>
    <w:rsid w:val="002F7FAF"/>
    <w:rsid w:val="003041B0"/>
    <w:rsid w:val="003049B7"/>
    <w:rsid w:val="00304AD0"/>
    <w:rsid w:val="00311598"/>
    <w:rsid w:val="003241B3"/>
    <w:rsid w:val="00327B43"/>
    <w:rsid w:val="0033154C"/>
    <w:rsid w:val="00340989"/>
    <w:rsid w:val="00352A50"/>
    <w:rsid w:val="00354F39"/>
    <w:rsid w:val="00380E21"/>
    <w:rsid w:val="00383D55"/>
    <w:rsid w:val="00386684"/>
    <w:rsid w:val="00390AD2"/>
    <w:rsid w:val="00394009"/>
    <w:rsid w:val="003A2713"/>
    <w:rsid w:val="003A3400"/>
    <w:rsid w:val="003B0001"/>
    <w:rsid w:val="003C6B53"/>
    <w:rsid w:val="003E19F6"/>
    <w:rsid w:val="003F0B9F"/>
    <w:rsid w:val="003F5782"/>
    <w:rsid w:val="004039C2"/>
    <w:rsid w:val="0040772C"/>
    <w:rsid w:val="004130A7"/>
    <w:rsid w:val="00414D56"/>
    <w:rsid w:val="004159F3"/>
    <w:rsid w:val="00421B48"/>
    <w:rsid w:val="00425525"/>
    <w:rsid w:val="00426FB2"/>
    <w:rsid w:val="00427335"/>
    <w:rsid w:val="00431FCF"/>
    <w:rsid w:val="00432737"/>
    <w:rsid w:val="00436C7A"/>
    <w:rsid w:val="0043748D"/>
    <w:rsid w:val="004412D1"/>
    <w:rsid w:val="004561EE"/>
    <w:rsid w:val="00456F20"/>
    <w:rsid w:val="00465E63"/>
    <w:rsid w:val="00465F7A"/>
    <w:rsid w:val="00465FA2"/>
    <w:rsid w:val="00495B89"/>
    <w:rsid w:val="00497432"/>
    <w:rsid w:val="004A4423"/>
    <w:rsid w:val="004A5AAE"/>
    <w:rsid w:val="004A5EF8"/>
    <w:rsid w:val="004A6671"/>
    <w:rsid w:val="004B0413"/>
    <w:rsid w:val="004B4183"/>
    <w:rsid w:val="004B5202"/>
    <w:rsid w:val="004C26F0"/>
    <w:rsid w:val="004C461F"/>
    <w:rsid w:val="004D1BD9"/>
    <w:rsid w:val="004D2101"/>
    <w:rsid w:val="004D7E1C"/>
    <w:rsid w:val="004E2F5C"/>
    <w:rsid w:val="004E7F06"/>
    <w:rsid w:val="004F649A"/>
    <w:rsid w:val="00511B77"/>
    <w:rsid w:val="00512009"/>
    <w:rsid w:val="00513D62"/>
    <w:rsid w:val="00514DA4"/>
    <w:rsid w:val="005168DF"/>
    <w:rsid w:val="00517ED8"/>
    <w:rsid w:val="00550D43"/>
    <w:rsid w:val="005574CC"/>
    <w:rsid w:val="00583813"/>
    <w:rsid w:val="00584893"/>
    <w:rsid w:val="0058785A"/>
    <w:rsid w:val="00590A51"/>
    <w:rsid w:val="00591C51"/>
    <w:rsid w:val="005926A1"/>
    <w:rsid w:val="0059761E"/>
    <w:rsid w:val="005A6300"/>
    <w:rsid w:val="005B0481"/>
    <w:rsid w:val="005B4BB2"/>
    <w:rsid w:val="005B696B"/>
    <w:rsid w:val="005C1795"/>
    <w:rsid w:val="005D346E"/>
    <w:rsid w:val="005E28FE"/>
    <w:rsid w:val="005F4EBD"/>
    <w:rsid w:val="005F60C6"/>
    <w:rsid w:val="0060559F"/>
    <w:rsid w:val="00616670"/>
    <w:rsid w:val="00616F94"/>
    <w:rsid w:val="00617AD3"/>
    <w:rsid w:val="00624B95"/>
    <w:rsid w:val="00633666"/>
    <w:rsid w:val="00637E6F"/>
    <w:rsid w:val="00637F1C"/>
    <w:rsid w:val="006514BD"/>
    <w:rsid w:val="006524F5"/>
    <w:rsid w:val="00667DCD"/>
    <w:rsid w:val="00673B76"/>
    <w:rsid w:val="00677D2B"/>
    <w:rsid w:val="00686556"/>
    <w:rsid w:val="00690311"/>
    <w:rsid w:val="00696292"/>
    <w:rsid w:val="00697D39"/>
    <w:rsid w:val="006A18AF"/>
    <w:rsid w:val="006A5088"/>
    <w:rsid w:val="006B403C"/>
    <w:rsid w:val="006C4E57"/>
    <w:rsid w:val="006C7BD2"/>
    <w:rsid w:val="006D3051"/>
    <w:rsid w:val="006E1050"/>
    <w:rsid w:val="006E3297"/>
    <w:rsid w:val="006E6C50"/>
    <w:rsid w:val="006F2C12"/>
    <w:rsid w:val="006F52F1"/>
    <w:rsid w:val="006F67D2"/>
    <w:rsid w:val="006F6EE6"/>
    <w:rsid w:val="007015C4"/>
    <w:rsid w:val="0072005D"/>
    <w:rsid w:val="007321F0"/>
    <w:rsid w:val="00733771"/>
    <w:rsid w:val="00741413"/>
    <w:rsid w:val="00742047"/>
    <w:rsid w:val="00742554"/>
    <w:rsid w:val="00744D7C"/>
    <w:rsid w:val="00747857"/>
    <w:rsid w:val="0075480C"/>
    <w:rsid w:val="00757B0D"/>
    <w:rsid w:val="00774C1A"/>
    <w:rsid w:val="0078776B"/>
    <w:rsid w:val="00796CEC"/>
    <w:rsid w:val="007B3E0C"/>
    <w:rsid w:val="007B568C"/>
    <w:rsid w:val="007D0DB9"/>
    <w:rsid w:val="007E3438"/>
    <w:rsid w:val="007F27E7"/>
    <w:rsid w:val="007F6722"/>
    <w:rsid w:val="007F6DD4"/>
    <w:rsid w:val="0080301F"/>
    <w:rsid w:val="00803324"/>
    <w:rsid w:val="008041D3"/>
    <w:rsid w:val="008045DB"/>
    <w:rsid w:val="00822533"/>
    <w:rsid w:val="00826A2F"/>
    <w:rsid w:val="0082762B"/>
    <w:rsid w:val="00833733"/>
    <w:rsid w:val="00837E40"/>
    <w:rsid w:val="00843881"/>
    <w:rsid w:val="00847830"/>
    <w:rsid w:val="008514D4"/>
    <w:rsid w:val="008537A4"/>
    <w:rsid w:val="00876EAF"/>
    <w:rsid w:val="00876FCA"/>
    <w:rsid w:val="00882EEB"/>
    <w:rsid w:val="00883113"/>
    <w:rsid w:val="00887486"/>
    <w:rsid w:val="00887883"/>
    <w:rsid w:val="0089010E"/>
    <w:rsid w:val="00893AB2"/>
    <w:rsid w:val="00897AAB"/>
    <w:rsid w:val="00897B10"/>
    <w:rsid w:val="008A138F"/>
    <w:rsid w:val="008A4F35"/>
    <w:rsid w:val="008A69DB"/>
    <w:rsid w:val="008D6195"/>
    <w:rsid w:val="008E122E"/>
    <w:rsid w:val="008E5129"/>
    <w:rsid w:val="008E572D"/>
    <w:rsid w:val="008E5E2F"/>
    <w:rsid w:val="008F10C6"/>
    <w:rsid w:val="008F50EA"/>
    <w:rsid w:val="00914488"/>
    <w:rsid w:val="00917A58"/>
    <w:rsid w:val="00922686"/>
    <w:rsid w:val="009234ED"/>
    <w:rsid w:val="00932EF1"/>
    <w:rsid w:val="00953175"/>
    <w:rsid w:val="009575EF"/>
    <w:rsid w:val="00963EF2"/>
    <w:rsid w:val="00964F9B"/>
    <w:rsid w:val="009655DE"/>
    <w:rsid w:val="00972573"/>
    <w:rsid w:val="0097664F"/>
    <w:rsid w:val="00983DF5"/>
    <w:rsid w:val="0098410E"/>
    <w:rsid w:val="00984E0F"/>
    <w:rsid w:val="00992489"/>
    <w:rsid w:val="009959DF"/>
    <w:rsid w:val="009A5024"/>
    <w:rsid w:val="009A715D"/>
    <w:rsid w:val="009B1A80"/>
    <w:rsid w:val="009B68DF"/>
    <w:rsid w:val="009B6B0B"/>
    <w:rsid w:val="009C038F"/>
    <w:rsid w:val="009C0C2B"/>
    <w:rsid w:val="009C0EDC"/>
    <w:rsid w:val="009D4C2B"/>
    <w:rsid w:val="009E001B"/>
    <w:rsid w:val="009F0ACC"/>
    <w:rsid w:val="00A023FA"/>
    <w:rsid w:val="00A0624B"/>
    <w:rsid w:val="00A16B1E"/>
    <w:rsid w:val="00A17BDB"/>
    <w:rsid w:val="00A17E81"/>
    <w:rsid w:val="00A242C1"/>
    <w:rsid w:val="00A348C2"/>
    <w:rsid w:val="00A40214"/>
    <w:rsid w:val="00A41BCC"/>
    <w:rsid w:val="00A434A3"/>
    <w:rsid w:val="00A43F4E"/>
    <w:rsid w:val="00A506C9"/>
    <w:rsid w:val="00A628A1"/>
    <w:rsid w:val="00A76BCD"/>
    <w:rsid w:val="00A86F8D"/>
    <w:rsid w:val="00A91046"/>
    <w:rsid w:val="00A93E01"/>
    <w:rsid w:val="00AB184E"/>
    <w:rsid w:val="00AB4D48"/>
    <w:rsid w:val="00AC36FA"/>
    <w:rsid w:val="00AD04C5"/>
    <w:rsid w:val="00AD103A"/>
    <w:rsid w:val="00AD1589"/>
    <w:rsid w:val="00AD488A"/>
    <w:rsid w:val="00AD60D7"/>
    <w:rsid w:val="00AE2999"/>
    <w:rsid w:val="00B037A0"/>
    <w:rsid w:val="00B07E2C"/>
    <w:rsid w:val="00B11269"/>
    <w:rsid w:val="00B17AAF"/>
    <w:rsid w:val="00B20055"/>
    <w:rsid w:val="00B223DD"/>
    <w:rsid w:val="00B22519"/>
    <w:rsid w:val="00B34D6B"/>
    <w:rsid w:val="00B35BEC"/>
    <w:rsid w:val="00B428B5"/>
    <w:rsid w:val="00B4407D"/>
    <w:rsid w:val="00B44838"/>
    <w:rsid w:val="00B567A7"/>
    <w:rsid w:val="00B57C9C"/>
    <w:rsid w:val="00B62F70"/>
    <w:rsid w:val="00B65710"/>
    <w:rsid w:val="00B664FB"/>
    <w:rsid w:val="00B74BBD"/>
    <w:rsid w:val="00B76E5D"/>
    <w:rsid w:val="00B80D1F"/>
    <w:rsid w:val="00B915B9"/>
    <w:rsid w:val="00B915E4"/>
    <w:rsid w:val="00B91F66"/>
    <w:rsid w:val="00B9228C"/>
    <w:rsid w:val="00B924DC"/>
    <w:rsid w:val="00B937F1"/>
    <w:rsid w:val="00BB0BF6"/>
    <w:rsid w:val="00BC1F8B"/>
    <w:rsid w:val="00BC2627"/>
    <w:rsid w:val="00BF7ADA"/>
    <w:rsid w:val="00C04A03"/>
    <w:rsid w:val="00C12516"/>
    <w:rsid w:val="00C163FB"/>
    <w:rsid w:val="00C17D8A"/>
    <w:rsid w:val="00C21393"/>
    <w:rsid w:val="00C2251B"/>
    <w:rsid w:val="00C2349B"/>
    <w:rsid w:val="00C273D0"/>
    <w:rsid w:val="00C35E99"/>
    <w:rsid w:val="00C435EB"/>
    <w:rsid w:val="00C5651A"/>
    <w:rsid w:val="00C57D1F"/>
    <w:rsid w:val="00C60494"/>
    <w:rsid w:val="00C64131"/>
    <w:rsid w:val="00C660C6"/>
    <w:rsid w:val="00C70312"/>
    <w:rsid w:val="00C736A0"/>
    <w:rsid w:val="00C97A6A"/>
    <w:rsid w:val="00CA19AE"/>
    <w:rsid w:val="00CA7112"/>
    <w:rsid w:val="00CA7DB1"/>
    <w:rsid w:val="00CC1D92"/>
    <w:rsid w:val="00CC5C68"/>
    <w:rsid w:val="00CD1EA1"/>
    <w:rsid w:val="00CD3848"/>
    <w:rsid w:val="00CD7876"/>
    <w:rsid w:val="00CE2E6D"/>
    <w:rsid w:val="00CE6029"/>
    <w:rsid w:val="00CF1735"/>
    <w:rsid w:val="00CF5CD8"/>
    <w:rsid w:val="00D00B50"/>
    <w:rsid w:val="00D1594D"/>
    <w:rsid w:val="00D15B5F"/>
    <w:rsid w:val="00D16491"/>
    <w:rsid w:val="00D21C37"/>
    <w:rsid w:val="00D262C6"/>
    <w:rsid w:val="00D33D56"/>
    <w:rsid w:val="00D37C7B"/>
    <w:rsid w:val="00D37D9A"/>
    <w:rsid w:val="00D563BD"/>
    <w:rsid w:val="00D7649C"/>
    <w:rsid w:val="00D773D8"/>
    <w:rsid w:val="00D81B56"/>
    <w:rsid w:val="00D81DA3"/>
    <w:rsid w:val="00D839D4"/>
    <w:rsid w:val="00D8593A"/>
    <w:rsid w:val="00D94166"/>
    <w:rsid w:val="00DA6642"/>
    <w:rsid w:val="00DA6DE4"/>
    <w:rsid w:val="00DB1684"/>
    <w:rsid w:val="00DB271B"/>
    <w:rsid w:val="00DB3352"/>
    <w:rsid w:val="00DB5BAF"/>
    <w:rsid w:val="00DC3B9B"/>
    <w:rsid w:val="00DC4AEE"/>
    <w:rsid w:val="00DD2056"/>
    <w:rsid w:val="00DD3457"/>
    <w:rsid w:val="00DE5A13"/>
    <w:rsid w:val="00DF1591"/>
    <w:rsid w:val="00E00AAA"/>
    <w:rsid w:val="00E0463B"/>
    <w:rsid w:val="00E07B2C"/>
    <w:rsid w:val="00E21425"/>
    <w:rsid w:val="00E2393C"/>
    <w:rsid w:val="00E251C0"/>
    <w:rsid w:val="00E43BC7"/>
    <w:rsid w:val="00E50672"/>
    <w:rsid w:val="00E53180"/>
    <w:rsid w:val="00E56763"/>
    <w:rsid w:val="00E604B2"/>
    <w:rsid w:val="00E7133C"/>
    <w:rsid w:val="00E75FE7"/>
    <w:rsid w:val="00E919B6"/>
    <w:rsid w:val="00E93B52"/>
    <w:rsid w:val="00E94C5E"/>
    <w:rsid w:val="00EA1C3E"/>
    <w:rsid w:val="00EA298A"/>
    <w:rsid w:val="00EB16BC"/>
    <w:rsid w:val="00EB26FD"/>
    <w:rsid w:val="00EB3DB5"/>
    <w:rsid w:val="00EC25A4"/>
    <w:rsid w:val="00EC6B5B"/>
    <w:rsid w:val="00EC76C1"/>
    <w:rsid w:val="00ED20CB"/>
    <w:rsid w:val="00EE22CE"/>
    <w:rsid w:val="00EF3611"/>
    <w:rsid w:val="00F152C3"/>
    <w:rsid w:val="00F30AEE"/>
    <w:rsid w:val="00F41F63"/>
    <w:rsid w:val="00F61FF6"/>
    <w:rsid w:val="00F620C7"/>
    <w:rsid w:val="00F630DA"/>
    <w:rsid w:val="00F63659"/>
    <w:rsid w:val="00F63A65"/>
    <w:rsid w:val="00F66CB5"/>
    <w:rsid w:val="00F804BC"/>
    <w:rsid w:val="00F9192A"/>
    <w:rsid w:val="00F91ECC"/>
    <w:rsid w:val="00FA62AF"/>
    <w:rsid w:val="00FA7F63"/>
    <w:rsid w:val="00FB2C83"/>
    <w:rsid w:val="00FB65CF"/>
    <w:rsid w:val="00FD610F"/>
    <w:rsid w:val="00FD6FBC"/>
    <w:rsid w:val="00FE6BAE"/>
    <w:rsid w:val="00FF1654"/>
    <w:rsid w:val="00FF665F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63EF2"/>
    <w:rPr>
      <w:sz w:val="24"/>
      <w:szCs w:val="24"/>
    </w:rPr>
  </w:style>
  <w:style w:type="paragraph" w:styleId="Nadpis1">
    <w:name w:val="heading 1"/>
    <w:basedOn w:val="Normln"/>
    <w:next w:val="Normln"/>
    <w:qFormat/>
    <w:rsid w:val="00963EF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963EF2"/>
    <w:pPr>
      <w:keepNext/>
      <w:outlineLvl w:val="1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649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1649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1649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16491"/>
    <w:rPr>
      <w:sz w:val="24"/>
      <w:szCs w:val="24"/>
    </w:rPr>
  </w:style>
  <w:style w:type="character" w:styleId="Odkaznakoment">
    <w:name w:val="annotation reference"/>
    <w:rsid w:val="00C435E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435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435EB"/>
  </w:style>
  <w:style w:type="paragraph" w:styleId="Pedmtkomente">
    <w:name w:val="annotation subject"/>
    <w:basedOn w:val="Textkomente"/>
    <w:next w:val="Textkomente"/>
    <w:link w:val="PedmtkomenteChar"/>
    <w:rsid w:val="00C435EB"/>
    <w:rPr>
      <w:b/>
      <w:bCs/>
    </w:rPr>
  </w:style>
  <w:style w:type="character" w:customStyle="1" w:styleId="PedmtkomenteChar">
    <w:name w:val="Předmět komentáře Char"/>
    <w:link w:val="Pedmtkomente"/>
    <w:rsid w:val="00C435EB"/>
    <w:rPr>
      <w:b/>
      <w:bCs/>
    </w:rPr>
  </w:style>
  <w:style w:type="paragraph" w:styleId="Textbubliny">
    <w:name w:val="Balloon Text"/>
    <w:basedOn w:val="Normln"/>
    <w:link w:val="TextbublinyChar"/>
    <w:rsid w:val="00C435E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435E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3A27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97432"/>
    <w:pPr>
      <w:ind w:left="708"/>
    </w:pPr>
  </w:style>
  <w:style w:type="paragraph" w:styleId="Zkladntext">
    <w:name w:val="Body Text"/>
    <w:basedOn w:val="Normln"/>
    <w:link w:val="ZkladntextChar"/>
    <w:uiPriority w:val="99"/>
    <w:rsid w:val="00FF165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2"/>
      <w:szCs w:val="22"/>
      <w:u w:color="000000"/>
    </w:rPr>
  </w:style>
  <w:style w:type="character" w:customStyle="1" w:styleId="ZkladntextChar">
    <w:name w:val="Základní text Char"/>
    <w:link w:val="Zkladntext"/>
    <w:uiPriority w:val="99"/>
    <w:rsid w:val="00FF1654"/>
    <w:rPr>
      <w:rFonts w:eastAsia="Arial Unicode MS"/>
      <w:color w:val="000000"/>
      <w:sz w:val="22"/>
      <w:szCs w:val="22"/>
      <w:u w:color="000000"/>
    </w:rPr>
  </w:style>
  <w:style w:type="paragraph" w:customStyle="1" w:styleId="Odsazen">
    <w:name w:val="Odsazený"/>
    <w:basedOn w:val="Normln"/>
    <w:rsid w:val="00304AD0"/>
    <w:pPr>
      <w:spacing w:after="60"/>
      <w:ind w:left="851"/>
      <w:jc w:val="both"/>
    </w:pPr>
    <w:rPr>
      <w:sz w:val="22"/>
      <w:szCs w:val="20"/>
    </w:rPr>
  </w:style>
  <w:style w:type="paragraph" w:customStyle="1" w:styleId="Default">
    <w:name w:val="Default"/>
    <w:rsid w:val="00BC1F8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Seznam">
    <w:name w:val="List"/>
    <w:basedOn w:val="Normln"/>
    <w:rsid w:val="00BF7ADA"/>
    <w:pPr>
      <w:numPr>
        <w:numId w:val="21"/>
      </w:numPr>
      <w:jc w:val="both"/>
    </w:pPr>
    <w:rPr>
      <w:szCs w:val="20"/>
    </w:rPr>
  </w:style>
  <w:style w:type="character" w:customStyle="1" w:styleId="nowrap">
    <w:name w:val="nowrap"/>
    <w:basedOn w:val="Standardnpsmoodstavce"/>
    <w:rsid w:val="006F2C12"/>
  </w:style>
  <w:style w:type="paragraph" w:styleId="Zkladntextodsazen">
    <w:name w:val="Body Text Indent"/>
    <w:basedOn w:val="Normln"/>
    <w:link w:val="ZkladntextodsazenChar"/>
    <w:rsid w:val="00465E6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65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64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D1649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164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16491"/>
    <w:rPr>
      <w:sz w:val="24"/>
      <w:szCs w:val="24"/>
    </w:rPr>
  </w:style>
  <w:style w:type="character" w:styleId="Odkaznakoment">
    <w:name w:val="annotation reference"/>
    <w:rsid w:val="00C435E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435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435EB"/>
  </w:style>
  <w:style w:type="paragraph" w:styleId="Pedmtkomente">
    <w:name w:val="annotation subject"/>
    <w:basedOn w:val="Textkomente"/>
    <w:next w:val="Textkomente"/>
    <w:link w:val="PedmtkomenteChar"/>
    <w:rsid w:val="00C435E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435EB"/>
    <w:rPr>
      <w:b/>
      <w:bCs/>
    </w:rPr>
  </w:style>
  <w:style w:type="paragraph" w:styleId="Textbubliny">
    <w:name w:val="Balloon Text"/>
    <w:basedOn w:val="Normln"/>
    <w:link w:val="TextbublinyChar"/>
    <w:rsid w:val="00C435E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435E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3A27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97432"/>
    <w:pPr>
      <w:ind w:left="708"/>
    </w:pPr>
  </w:style>
  <w:style w:type="paragraph" w:styleId="Zkladntext">
    <w:name w:val="Body Text"/>
    <w:basedOn w:val="Normln"/>
    <w:link w:val="ZkladntextChar"/>
    <w:uiPriority w:val="99"/>
    <w:rsid w:val="00FF165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2"/>
      <w:szCs w:val="22"/>
      <w:u w:color="00000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FF1654"/>
    <w:rPr>
      <w:rFonts w:eastAsia="Arial Unicode MS"/>
      <w:color w:val="000000"/>
      <w:sz w:val="22"/>
      <w:szCs w:val="22"/>
      <w:u w:color="000000"/>
    </w:rPr>
  </w:style>
  <w:style w:type="paragraph" w:customStyle="1" w:styleId="Odsazen">
    <w:name w:val="Odsazený"/>
    <w:basedOn w:val="Normln"/>
    <w:rsid w:val="00304AD0"/>
    <w:pPr>
      <w:spacing w:after="60"/>
      <w:ind w:left="851"/>
      <w:jc w:val="both"/>
    </w:pPr>
    <w:rPr>
      <w:sz w:val="22"/>
      <w:szCs w:val="20"/>
    </w:rPr>
  </w:style>
  <w:style w:type="paragraph" w:customStyle="1" w:styleId="Default">
    <w:name w:val="Default"/>
    <w:rsid w:val="00BC1F8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Seznam">
    <w:name w:val="List"/>
    <w:basedOn w:val="Normln"/>
    <w:rsid w:val="00BF7ADA"/>
    <w:pPr>
      <w:numPr>
        <w:numId w:val="21"/>
      </w:numPr>
      <w:jc w:val="both"/>
    </w:pPr>
    <w:rPr>
      <w:szCs w:val="20"/>
    </w:rPr>
  </w:style>
  <w:style w:type="character" w:customStyle="1" w:styleId="nowrap">
    <w:name w:val="nowrap"/>
    <w:basedOn w:val="Standardnpsmoodstavce"/>
    <w:rsid w:val="006F2C12"/>
  </w:style>
  <w:style w:type="paragraph" w:styleId="Zkladntextodsazen">
    <w:name w:val="Body Text Indent"/>
    <w:basedOn w:val="Normln"/>
    <w:link w:val="ZkladntextodsazenChar"/>
    <w:rsid w:val="00465E6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65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1D993-C0E9-4589-8EB3-7CE2A144F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D5E2-403A-4621-BC27-20E31FF0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B215D-2846-4FC4-B457-CF3DDDDF4B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F758EC-9F25-437A-B9DC-0B26A600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3029</Words>
  <Characters>18044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Michaela Mrázová, restaurátorka kulturních památek</vt:lpstr>
    </vt:vector>
  </TitlesOfParts>
  <Company>Hewlett-Packard Company</Company>
  <LinksUpToDate>false</LinksUpToDate>
  <CharactersWithSpaces>21031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Michaela Mrázová, restaurátorka kulturních památek</dc:title>
  <dc:creator>Dolníčková Hana</dc:creator>
  <cp:lastModifiedBy>Mazlová Tamara</cp:lastModifiedBy>
  <cp:revision>10</cp:revision>
  <cp:lastPrinted>2017-03-31T09:22:00Z</cp:lastPrinted>
  <dcterms:created xsi:type="dcterms:W3CDTF">2017-05-16T13:48:00Z</dcterms:created>
  <dcterms:modified xsi:type="dcterms:W3CDTF">2017-05-17T08:42:00Z</dcterms:modified>
</cp:coreProperties>
</file>